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1418"/>
        <w:gridCol w:w="5493"/>
        <w:gridCol w:w="1169"/>
        <w:gridCol w:w="1951"/>
      </w:tblGrid>
      <w:tr w:rsidR="00F320AA" w14:paraId="7F3BA4EF" w14:textId="77777777" w:rsidTr="00F320AA">
        <w:trPr>
          <w:cantSplit/>
        </w:trPr>
        <w:tc>
          <w:tcPr>
            <w:tcW w:w="1418" w:type="dxa"/>
            <w:vAlign w:val="center"/>
          </w:tcPr>
          <w:p w14:paraId="6238C038" w14:textId="77777777" w:rsidR="00F320AA" w:rsidRPr="00DF23FC" w:rsidRDefault="00F320AA" w:rsidP="00F320AA">
            <w:pPr>
              <w:spacing w:before="0"/>
              <w:rPr>
                <w:rFonts w:ascii="Verdana" w:hAnsi="Verdana"/>
                <w:position w:val="6"/>
              </w:rPr>
            </w:pPr>
            <w:r>
              <w:rPr>
                <w:noProof/>
                <w:lang w:val="en-US"/>
              </w:rPr>
              <w:drawing>
                <wp:inline distT="0" distB="0" distL="0" distR="0" wp14:anchorId="69699D00" wp14:editId="13B905AF">
                  <wp:extent cx="712470" cy="785495"/>
                  <wp:effectExtent l="0" t="0" r="0" b="0"/>
                  <wp:docPr id="4" name="Picture 4"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c>
          <w:tcPr>
            <w:tcW w:w="6662" w:type="dxa"/>
            <w:gridSpan w:val="2"/>
          </w:tcPr>
          <w:p w14:paraId="36331CDE" w14:textId="77777777" w:rsidR="00F320AA" w:rsidRPr="00DF23FC" w:rsidRDefault="00F320AA" w:rsidP="00F320AA">
            <w:pPr>
              <w:spacing w:before="400" w:after="48" w:line="240" w:lineRule="atLeast"/>
              <w:rPr>
                <w:rFonts w:ascii="Verdana" w:hAnsi="Verdana"/>
                <w:position w:val="6"/>
              </w:rPr>
            </w:pPr>
            <w:r w:rsidRPr="00F7284A">
              <w:rPr>
                <w:rFonts w:ascii="Verdana" w:hAnsi="Verdana" w:cs="Times"/>
                <w:b/>
                <w:position w:val="6"/>
                <w:sz w:val="22"/>
                <w:szCs w:val="22"/>
              </w:rPr>
              <w:t>World Radiocommunication Conference (WRC-</w:t>
            </w:r>
            <w:r>
              <w:rPr>
                <w:rFonts w:ascii="Verdana" w:hAnsi="Verdana" w:cs="Times"/>
                <w:b/>
                <w:position w:val="6"/>
                <w:sz w:val="22"/>
                <w:szCs w:val="22"/>
              </w:rPr>
              <w:t>23</w:t>
            </w:r>
            <w:r w:rsidRPr="00CF33A5">
              <w:rPr>
                <w:rFonts w:ascii="Verdana" w:hAnsi="Verdana" w:cs="Times"/>
                <w:b/>
                <w:position w:val="6"/>
                <w:sz w:val="22"/>
                <w:szCs w:val="22"/>
              </w:rPr>
              <w:t>)</w:t>
            </w:r>
            <w:r w:rsidRPr="00CF33A5">
              <w:rPr>
                <w:rFonts w:ascii="Verdana" w:hAnsi="Verdana" w:cs="Times"/>
                <w:b/>
                <w:position w:val="6"/>
                <w:sz w:val="26"/>
                <w:szCs w:val="26"/>
              </w:rPr>
              <w:br/>
            </w:r>
            <w:r w:rsidRPr="00B37A1C">
              <w:rPr>
                <w:rFonts w:ascii="Verdana" w:hAnsi="Verdana"/>
                <w:b/>
                <w:bCs/>
                <w:position w:val="6"/>
                <w:sz w:val="18"/>
                <w:szCs w:val="18"/>
                <w:lang w:val="en-US"/>
              </w:rPr>
              <w:t>Dubai, 20 November - 15 December 2023</w:t>
            </w:r>
          </w:p>
        </w:tc>
        <w:tc>
          <w:tcPr>
            <w:tcW w:w="1951" w:type="dxa"/>
            <w:vAlign w:val="center"/>
          </w:tcPr>
          <w:p w14:paraId="61E73DD3" w14:textId="77777777" w:rsidR="00F320AA" w:rsidRDefault="00EB0812" w:rsidP="00F320AA">
            <w:pPr>
              <w:spacing w:before="0" w:line="240" w:lineRule="atLeast"/>
            </w:pPr>
            <w:r>
              <w:rPr>
                <w:noProof/>
              </w:rPr>
              <w:drawing>
                <wp:inline distT="0" distB="0" distL="0" distR="0" wp14:anchorId="3C1BC7A4" wp14:editId="10C6B9D8">
                  <wp:extent cx="1007778" cy="100777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14481" cy="1014481"/>
                          </a:xfrm>
                          <a:prstGeom prst="rect">
                            <a:avLst/>
                          </a:prstGeom>
                          <a:noFill/>
                          <a:ln>
                            <a:noFill/>
                          </a:ln>
                        </pic:spPr>
                      </pic:pic>
                    </a:graphicData>
                  </a:graphic>
                </wp:inline>
              </w:drawing>
            </w:r>
          </w:p>
        </w:tc>
      </w:tr>
      <w:tr w:rsidR="00A066F1" w:rsidRPr="00617BE4" w14:paraId="03123C64" w14:textId="77777777">
        <w:trPr>
          <w:cantSplit/>
        </w:trPr>
        <w:tc>
          <w:tcPr>
            <w:tcW w:w="6911" w:type="dxa"/>
            <w:gridSpan w:val="2"/>
            <w:tcBorders>
              <w:bottom w:val="single" w:sz="12" w:space="0" w:color="auto"/>
            </w:tcBorders>
          </w:tcPr>
          <w:p w14:paraId="2E336A7F" w14:textId="77777777" w:rsidR="00A066F1" w:rsidRPr="003B2284" w:rsidRDefault="00A066F1" w:rsidP="00A066F1">
            <w:pPr>
              <w:spacing w:before="0" w:after="48" w:line="240" w:lineRule="atLeast"/>
              <w:rPr>
                <w:rFonts w:ascii="Verdana" w:hAnsi="Verdana"/>
                <w:b/>
                <w:smallCaps/>
                <w:sz w:val="20"/>
              </w:rPr>
            </w:pPr>
            <w:bookmarkStart w:id="0" w:name="dhead"/>
          </w:p>
        </w:tc>
        <w:tc>
          <w:tcPr>
            <w:tcW w:w="3120" w:type="dxa"/>
            <w:gridSpan w:val="2"/>
            <w:tcBorders>
              <w:bottom w:val="single" w:sz="12" w:space="0" w:color="auto"/>
            </w:tcBorders>
          </w:tcPr>
          <w:p w14:paraId="058965C7" w14:textId="77777777" w:rsidR="00A066F1" w:rsidRPr="00617BE4" w:rsidRDefault="00A066F1" w:rsidP="00A066F1">
            <w:pPr>
              <w:spacing w:before="0" w:line="240" w:lineRule="atLeast"/>
              <w:rPr>
                <w:rFonts w:ascii="Verdana" w:hAnsi="Verdana"/>
                <w:szCs w:val="24"/>
              </w:rPr>
            </w:pPr>
          </w:p>
        </w:tc>
      </w:tr>
      <w:tr w:rsidR="00A066F1" w:rsidRPr="00C324A8" w14:paraId="780CCBBB" w14:textId="77777777">
        <w:trPr>
          <w:cantSplit/>
        </w:trPr>
        <w:tc>
          <w:tcPr>
            <w:tcW w:w="6911" w:type="dxa"/>
            <w:gridSpan w:val="2"/>
            <w:tcBorders>
              <w:top w:val="single" w:sz="12" w:space="0" w:color="auto"/>
            </w:tcBorders>
          </w:tcPr>
          <w:p w14:paraId="6DA38B89" w14:textId="77777777" w:rsidR="00A066F1" w:rsidRPr="00C324A8" w:rsidRDefault="00A066F1" w:rsidP="00A066F1">
            <w:pPr>
              <w:spacing w:before="0" w:after="48" w:line="240" w:lineRule="atLeast"/>
              <w:rPr>
                <w:rFonts w:ascii="Verdana" w:hAnsi="Verdana"/>
                <w:b/>
                <w:smallCaps/>
                <w:sz w:val="20"/>
              </w:rPr>
            </w:pPr>
          </w:p>
        </w:tc>
        <w:tc>
          <w:tcPr>
            <w:tcW w:w="3120" w:type="dxa"/>
            <w:gridSpan w:val="2"/>
            <w:tcBorders>
              <w:top w:val="single" w:sz="12" w:space="0" w:color="auto"/>
            </w:tcBorders>
          </w:tcPr>
          <w:p w14:paraId="362D045A" w14:textId="045B9687" w:rsidR="00A066F1" w:rsidRPr="005C166E" w:rsidRDefault="005C166E" w:rsidP="00A066F1">
            <w:pPr>
              <w:spacing w:before="0" w:line="240" w:lineRule="atLeast"/>
              <w:rPr>
                <w:rFonts w:ascii="Verdana" w:hAnsi="Verdana"/>
                <w:b/>
                <w:bCs/>
                <w:sz w:val="20"/>
              </w:rPr>
            </w:pPr>
            <w:r w:rsidRPr="005C166E">
              <w:rPr>
                <w:rFonts w:ascii="Verdana" w:hAnsi="Verdana"/>
                <w:b/>
                <w:bCs/>
                <w:sz w:val="20"/>
              </w:rPr>
              <w:t xml:space="preserve">Doc. </w:t>
            </w:r>
            <w:proofErr w:type="gramStart"/>
            <w:r w:rsidRPr="005C166E">
              <w:rPr>
                <w:rFonts w:ascii="Verdana" w:hAnsi="Verdana"/>
                <w:b/>
                <w:bCs/>
                <w:sz w:val="20"/>
              </w:rPr>
              <w:t>CPG(</w:t>
            </w:r>
            <w:proofErr w:type="gramEnd"/>
            <w:r w:rsidRPr="005C166E">
              <w:rPr>
                <w:rFonts w:ascii="Verdana" w:hAnsi="Verdana"/>
                <w:b/>
                <w:bCs/>
                <w:sz w:val="20"/>
              </w:rPr>
              <w:t>23)0</w:t>
            </w:r>
            <w:r w:rsidR="00FE322F">
              <w:rPr>
                <w:rFonts w:ascii="Verdana" w:hAnsi="Verdana"/>
                <w:b/>
                <w:bCs/>
                <w:sz w:val="20"/>
              </w:rPr>
              <w:t>60</w:t>
            </w:r>
            <w:r w:rsidRPr="005C166E">
              <w:rPr>
                <w:rFonts w:ascii="Verdana" w:hAnsi="Verdana"/>
                <w:b/>
                <w:bCs/>
                <w:sz w:val="20"/>
              </w:rPr>
              <w:t xml:space="preserve"> ANNEX V-27</w:t>
            </w:r>
            <w:r w:rsidR="00815DD0">
              <w:rPr>
                <w:rFonts w:ascii="Verdana" w:hAnsi="Verdana"/>
                <w:b/>
                <w:bCs/>
                <w:sz w:val="20"/>
              </w:rPr>
              <w:t>B</w:t>
            </w:r>
          </w:p>
        </w:tc>
      </w:tr>
      <w:tr w:rsidR="00A066F1" w:rsidRPr="00C324A8" w14:paraId="3C5DFB43" w14:textId="77777777">
        <w:trPr>
          <w:cantSplit/>
          <w:trHeight w:val="23"/>
        </w:trPr>
        <w:tc>
          <w:tcPr>
            <w:tcW w:w="6911" w:type="dxa"/>
            <w:gridSpan w:val="2"/>
            <w:shd w:val="clear" w:color="auto" w:fill="auto"/>
          </w:tcPr>
          <w:p w14:paraId="1DF0B960" w14:textId="77777777" w:rsidR="00A066F1" w:rsidRPr="00841216" w:rsidRDefault="00FF5EA8" w:rsidP="004D2BFB">
            <w:pPr>
              <w:pStyle w:val="Committee"/>
              <w:framePr w:hSpace="0" w:wrap="auto" w:hAnchor="text" w:yAlign="inline"/>
              <w:rPr>
                <w:rFonts w:ascii="Verdana" w:hAnsi="Verdana"/>
                <w:sz w:val="20"/>
                <w:szCs w:val="20"/>
              </w:rPr>
            </w:pPr>
            <w:bookmarkStart w:id="1" w:name="dnum" w:colFirst="1" w:colLast="1"/>
            <w:bookmarkStart w:id="2" w:name="dmeeting" w:colFirst="0" w:colLast="0"/>
            <w:bookmarkEnd w:id="0"/>
            <w:r w:rsidRPr="00841216">
              <w:rPr>
                <w:rFonts w:ascii="Verdana" w:hAnsi="Verdana"/>
                <w:sz w:val="20"/>
                <w:szCs w:val="20"/>
              </w:rPr>
              <w:t>PLENARY MEETING</w:t>
            </w:r>
          </w:p>
        </w:tc>
        <w:tc>
          <w:tcPr>
            <w:tcW w:w="3120" w:type="dxa"/>
            <w:gridSpan w:val="2"/>
          </w:tcPr>
          <w:p w14:paraId="370455D7" w14:textId="0B5111B5" w:rsidR="00A066F1" w:rsidRPr="00841216" w:rsidRDefault="00785C2D" w:rsidP="00AA666F">
            <w:pPr>
              <w:tabs>
                <w:tab w:val="left" w:pos="851"/>
              </w:tabs>
              <w:spacing w:before="0" w:line="240" w:lineRule="atLeast"/>
              <w:rPr>
                <w:rFonts w:ascii="Verdana" w:hAnsi="Verdana"/>
                <w:sz w:val="20"/>
              </w:rPr>
            </w:pPr>
            <w:r>
              <w:rPr>
                <w:rFonts w:ascii="Verdana" w:hAnsi="Verdana"/>
                <w:b/>
                <w:sz w:val="20"/>
              </w:rPr>
              <w:t xml:space="preserve">Addendum </w:t>
            </w:r>
            <w:r w:rsidR="00A7794C">
              <w:rPr>
                <w:rFonts w:ascii="Verdana" w:hAnsi="Verdana"/>
                <w:b/>
                <w:sz w:val="20"/>
              </w:rPr>
              <w:t>2</w:t>
            </w:r>
            <w:r>
              <w:rPr>
                <w:rFonts w:ascii="Verdana" w:hAnsi="Verdana"/>
                <w:b/>
                <w:sz w:val="20"/>
              </w:rPr>
              <w:t xml:space="preserve"> to </w:t>
            </w:r>
            <w:r w:rsidR="00E55816">
              <w:rPr>
                <w:rFonts w:ascii="Verdana" w:hAnsi="Verdana"/>
                <w:b/>
                <w:sz w:val="20"/>
              </w:rPr>
              <w:t>Addendum 27 to</w:t>
            </w:r>
            <w:r w:rsidR="00E55816">
              <w:rPr>
                <w:rFonts w:ascii="Verdana" w:hAnsi="Verdana"/>
                <w:b/>
                <w:sz w:val="20"/>
              </w:rPr>
              <w:br/>
              <w:t xml:space="preserve">Document </w:t>
            </w:r>
            <w:r w:rsidR="00825654">
              <w:rPr>
                <w:rFonts w:ascii="Verdana" w:hAnsi="Verdana"/>
                <w:b/>
                <w:sz w:val="20"/>
              </w:rPr>
              <w:t>XXXX</w:t>
            </w:r>
            <w:r w:rsidR="00A066F1" w:rsidRPr="00841216">
              <w:rPr>
                <w:rFonts w:ascii="Verdana" w:hAnsi="Verdana"/>
                <w:b/>
                <w:sz w:val="20"/>
              </w:rPr>
              <w:t>-</w:t>
            </w:r>
            <w:r w:rsidR="005E10C9" w:rsidRPr="00841216">
              <w:rPr>
                <w:rFonts w:ascii="Verdana" w:hAnsi="Verdana"/>
                <w:b/>
                <w:sz w:val="20"/>
              </w:rPr>
              <w:t>E</w:t>
            </w:r>
          </w:p>
        </w:tc>
      </w:tr>
      <w:tr w:rsidR="00A066F1" w:rsidRPr="00C324A8" w14:paraId="6D5CD0D5" w14:textId="77777777">
        <w:trPr>
          <w:cantSplit/>
          <w:trHeight w:val="23"/>
        </w:trPr>
        <w:tc>
          <w:tcPr>
            <w:tcW w:w="6911" w:type="dxa"/>
            <w:gridSpan w:val="2"/>
            <w:shd w:val="clear" w:color="auto" w:fill="auto"/>
          </w:tcPr>
          <w:p w14:paraId="7C7D113A" w14:textId="77777777" w:rsidR="00A066F1" w:rsidRPr="00841216" w:rsidRDefault="00A066F1" w:rsidP="00A066F1">
            <w:pPr>
              <w:tabs>
                <w:tab w:val="left" w:pos="851"/>
              </w:tabs>
              <w:spacing w:before="0" w:line="240" w:lineRule="atLeast"/>
              <w:rPr>
                <w:rFonts w:ascii="Verdana" w:hAnsi="Verdana"/>
                <w:b/>
                <w:sz w:val="20"/>
              </w:rPr>
            </w:pPr>
            <w:bookmarkStart w:id="3" w:name="ddate" w:colFirst="1" w:colLast="1"/>
            <w:bookmarkStart w:id="4" w:name="dblank" w:colFirst="0" w:colLast="0"/>
            <w:bookmarkEnd w:id="1"/>
            <w:bookmarkEnd w:id="2"/>
          </w:p>
        </w:tc>
        <w:tc>
          <w:tcPr>
            <w:tcW w:w="3120" w:type="dxa"/>
            <w:gridSpan w:val="2"/>
          </w:tcPr>
          <w:p w14:paraId="650AE0BE" w14:textId="77777777" w:rsidR="00A066F1" w:rsidRPr="00841216" w:rsidRDefault="00420873" w:rsidP="00A066F1">
            <w:pPr>
              <w:tabs>
                <w:tab w:val="left" w:pos="993"/>
              </w:tabs>
              <w:spacing w:before="0"/>
              <w:rPr>
                <w:rFonts w:ascii="Verdana" w:hAnsi="Verdana"/>
                <w:sz w:val="20"/>
              </w:rPr>
            </w:pPr>
            <w:r w:rsidRPr="00841216">
              <w:rPr>
                <w:rFonts w:ascii="Verdana" w:hAnsi="Verdana"/>
                <w:b/>
                <w:sz w:val="20"/>
              </w:rPr>
              <w:t>3 September 2023</w:t>
            </w:r>
          </w:p>
        </w:tc>
      </w:tr>
      <w:tr w:rsidR="00A066F1" w:rsidRPr="00C324A8" w14:paraId="542372C3" w14:textId="77777777">
        <w:trPr>
          <w:cantSplit/>
          <w:trHeight w:val="23"/>
        </w:trPr>
        <w:tc>
          <w:tcPr>
            <w:tcW w:w="6911" w:type="dxa"/>
            <w:gridSpan w:val="2"/>
            <w:shd w:val="clear" w:color="auto" w:fill="auto"/>
          </w:tcPr>
          <w:p w14:paraId="1CC4663B" w14:textId="77777777" w:rsidR="00A066F1" w:rsidRPr="00841216" w:rsidRDefault="00A066F1" w:rsidP="00A066F1">
            <w:pPr>
              <w:tabs>
                <w:tab w:val="left" w:pos="851"/>
              </w:tabs>
              <w:spacing w:before="0" w:line="240" w:lineRule="atLeast"/>
              <w:rPr>
                <w:rFonts w:ascii="Verdana" w:hAnsi="Verdana"/>
                <w:sz w:val="20"/>
              </w:rPr>
            </w:pPr>
            <w:bookmarkStart w:id="5" w:name="dbluepink" w:colFirst="0" w:colLast="0"/>
            <w:bookmarkStart w:id="6" w:name="dorlang" w:colFirst="1" w:colLast="1"/>
            <w:bookmarkEnd w:id="3"/>
            <w:bookmarkEnd w:id="4"/>
          </w:p>
        </w:tc>
        <w:tc>
          <w:tcPr>
            <w:tcW w:w="3120" w:type="dxa"/>
            <w:gridSpan w:val="2"/>
          </w:tcPr>
          <w:p w14:paraId="359299CF"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051F0297" w14:textId="77777777" w:rsidTr="001032F1">
        <w:trPr>
          <w:cantSplit/>
          <w:trHeight w:val="23"/>
        </w:trPr>
        <w:tc>
          <w:tcPr>
            <w:tcW w:w="10031" w:type="dxa"/>
            <w:gridSpan w:val="4"/>
            <w:shd w:val="clear" w:color="auto" w:fill="auto"/>
          </w:tcPr>
          <w:p w14:paraId="6EF69780" w14:textId="77777777" w:rsidR="00A066F1" w:rsidRPr="00C324A8" w:rsidRDefault="00A066F1" w:rsidP="00A066F1">
            <w:pPr>
              <w:tabs>
                <w:tab w:val="left" w:pos="993"/>
              </w:tabs>
              <w:spacing w:before="0"/>
              <w:rPr>
                <w:rFonts w:ascii="Verdana" w:hAnsi="Verdana"/>
                <w:b/>
                <w:sz w:val="20"/>
              </w:rPr>
            </w:pPr>
          </w:p>
        </w:tc>
      </w:tr>
      <w:tr w:rsidR="00E55816" w:rsidRPr="00C324A8" w14:paraId="1A87C397" w14:textId="77777777" w:rsidTr="001032F1">
        <w:trPr>
          <w:cantSplit/>
          <w:trHeight w:val="23"/>
        </w:trPr>
        <w:tc>
          <w:tcPr>
            <w:tcW w:w="10031" w:type="dxa"/>
            <w:gridSpan w:val="4"/>
            <w:shd w:val="clear" w:color="auto" w:fill="auto"/>
          </w:tcPr>
          <w:p w14:paraId="11B2FC5A" w14:textId="77777777" w:rsidR="00E55816" w:rsidRDefault="00884D60" w:rsidP="00E55816">
            <w:pPr>
              <w:pStyle w:val="Source"/>
            </w:pPr>
            <w:r>
              <w:t>European Common Proposals</w:t>
            </w:r>
          </w:p>
        </w:tc>
      </w:tr>
      <w:tr w:rsidR="00E55816" w:rsidRPr="00C324A8" w14:paraId="4662BA99" w14:textId="77777777" w:rsidTr="001032F1">
        <w:trPr>
          <w:cantSplit/>
          <w:trHeight w:val="23"/>
        </w:trPr>
        <w:tc>
          <w:tcPr>
            <w:tcW w:w="10031" w:type="dxa"/>
            <w:gridSpan w:val="4"/>
            <w:shd w:val="clear" w:color="auto" w:fill="auto"/>
          </w:tcPr>
          <w:p w14:paraId="656748DA" w14:textId="77777777" w:rsidR="00E55816" w:rsidRDefault="007D5320" w:rsidP="00E55816">
            <w:pPr>
              <w:pStyle w:val="Title1"/>
            </w:pPr>
            <w:r>
              <w:t>Proposals for the work of the conference</w:t>
            </w:r>
          </w:p>
        </w:tc>
      </w:tr>
      <w:tr w:rsidR="00E55816" w:rsidRPr="00C324A8" w14:paraId="318DEC27" w14:textId="77777777" w:rsidTr="001032F1">
        <w:trPr>
          <w:cantSplit/>
          <w:trHeight w:val="23"/>
        </w:trPr>
        <w:tc>
          <w:tcPr>
            <w:tcW w:w="10031" w:type="dxa"/>
            <w:gridSpan w:val="4"/>
            <w:shd w:val="clear" w:color="auto" w:fill="auto"/>
          </w:tcPr>
          <w:p w14:paraId="549D4C88" w14:textId="77777777" w:rsidR="00E55816" w:rsidRDefault="00E55816" w:rsidP="00E55816">
            <w:pPr>
              <w:pStyle w:val="Title2"/>
            </w:pPr>
          </w:p>
        </w:tc>
      </w:tr>
      <w:tr w:rsidR="00A538A6" w:rsidRPr="00C324A8" w14:paraId="77DA77D5" w14:textId="77777777" w:rsidTr="001032F1">
        <w:trPr>
          <w:cantSplit/>
          <w:trHeight w:val="23"/>
        </w:trPr>
        <w:tc>
          <w:tcPr>
            <w:tcW w:w="10031" w:type="dxa"/>
            <w:gridSpan w:val="4"/>
            <w:shd w:val="clear" w:color="auto" w:fill="auto"/>
          </w:tcPr>
          <w:p w14:paraId="2CA9597A" w14:textId="77777777" w:rsidR="00A538A6" w:rsidRDefault="004B13CB" w:rsidP="004B13CB">
            <w:pPr>
              <w:pStyle w:val="Agendaitem"/>
            </w:pPr>
            <w:r>
              <w:t>Agenda item 10</w:t>
            </w:r>
          </w:p>
        </w:tc>
      </w:tr>
    </w:tbl>
    <w:bookmarkEnd w:id="5"/>
    <w:bookmarkEnd w:id="6"/>
    <w:p w14:paraId="13341068" w14:textId="77777777" w:rsidR="00187BD9" w:rsidRPr="00025A01" w:rsidRDefault="005C166E" w:rsidP="001032F1">
      <w:r>
        <w:t>10</w:t>
      </w:r>
      <w:r>
        <w:rPr>
          <w:b/>
          <w:bCs/>
        </w:rPr>
        <w:tab/>
      </w:r>
      <w:r>
        <w:t xml:space="preserve">to recommend to the ITU Council items for inclusion in the agenda for the next world radiocommunication conference, </w:t>
      </w:r>
      <w:r>
        <w:rPr>
          <w:iCs/>
        </w:rPr>
        <w:t xml:space="preserve">and items for the preliminary agenda of future conferences, </w:t>
      </w:r>
      <w:r>
        <w:t xml:space="preserve">in accordance with Article 7 of the ITU Convention </w:t>
      </w:r>
      <w:r>
        <w:rPr>
          <w:iCs/>
        </w:rPr>
        <w:t xml:space="preserve">and Resolution </w:t>
      </w:r>
      <w:r>
        <w:rPr>
          <w:b/>
          <w:bCs/>
          <w:iCs/>
        </w:rPr>
        <w:t>804 (Rev.WRC</w:t>
      </w:r>
      <w:r>
        <w:rPr>
          <w:b/>
          <w:bCs/>
          <w:iCs/>
        </w:rPr>
        <w:noBreakHyphen/>
        <w:t>19)</w:t>
      </w:r>
      <w:r>
        <w:rPr>
          <w:iCs/>
        </w:rPr>
        <w:t>,</w:t>
      </w:r>
    </w:p>
    <w:p w14:paraId="7582F428" w14:textId="735E1E38" w:rsidR="00A7794C" w:rsidRDefault="00A7794C" w:rsidP="00A7794C">
      <w:pPr>
        <w:pStyle w:val="Part1"/>
      </w:pPr>
      <w:bookmarkStart w:id="7" w:name="_Hlk144678008"/>
      <w:r>
        <w:t>Part 2:</w:t>
      </w:r>
      <w:r w:rsidRPr="00420AB0">
        <w:t xml:space="preserve"> </w:t>
      </w:r>
      <w:r>
        <w:t>Preliminary agenda for the 2031 World Radiocommunication Conference</w:t>
      </w:r>
    </w:p>
    <w:bookmarkEnd w:id="7"/>
    <w:p w14:paraId="4F661A28" w14:textId="7F482DB1" w:rsidR="00241FA2" w:rsidRPr="003B70A3" w:rsidRDefault="00BC5CA5" w:rsidP="00BC5CA5">
      <w:pPr>
        <w:pStyle w:val="Headingb"/>
        <w:rPr>
          <w:lang w:val="en-GB"/>
        </w:rPr>
      </w:pPr>
      <w:r w:rsidRPr="003B70A3">
        <w:rPr>
          <w:lang w:val="en-GB"/>
        </w:rPr>
        <w:t>Introduction</w:t>
      </w:r>
    </w:p>
    <w:p w14:paraId="320C49AC" w14:textId="0DB1A5FC" w:rsidR="00BC5CA5" w:rsidRDefault="00BC5CA5" w:rsidP="00BC5CA5">
      <w:r>
        <w:t>Agenda item 10 requests WRC-23 to recommend to the</w:t>
      </w:r>
      <w:r w:rsidR="005F1EB2">
        <w:t xml:space="preserve"> ITU</w:t>
      </w:r>
      <w:r>
        <w:t xml:space="preserve"> Council items for inclusion in the agenda for the next WRC, and to give its view on the preliminary agenda for the subsequent Conference and on possible agenda items for future Conferences, taking into account Resolution </w:t>
      </w:r>
      <w:r w:rsidRPr="00DC2CE4">
        <w:rPr>
          <w:b/>
        </w:rPr>
        <w:t>812 (WRC</w:t>
      </w:r>
      <w:r w:rsidR="005F1EB2">
        <w:rPr>
          <w:b/>
        </w:rPr>
        <w:t>-</w:t>
      </w:r>
      <w:r w:rsidRPr="00DC2CE4">
        <w:rPr>
          <w:b/>
        </w:rPr>
        <w:t>19)</w:t>
      </w:r>
      <w:r>
        <w:t>.</w:t>
      </w:r>
    </w:p>
    <w:p w14:paraId="1C731F7B" w14:textId="7D9A715D" w:rsidR="00BC5CA5" w:rsidRDefault="00BC5CA5" w:rsidP="00BC5CA5">
      <w:r>
        <w:t xml:space="preserve">The European proposals for the preliminary </w:t>
      </w:r>
      <w:r w:rsidR="005F1EB2">
        <w:t>a</w:t>
      </w:r>
      <w:r>
        <w:t xml:space="preserve">genda for WRC-31 builds upon some of the preliminary agenda items contained in Resolution </w:t>
      </w:r>
      <w:r w:rsidRPr="00806200">
        <w:rPr>
          <w:b/>
        </w:rPr>
        <w:t>812 (WRC-19)</w:t>
      </w:r>
      <w:r>
        <w:t>, as well as proposals for the consideration of new topics.</w:t>
      </w:r>
    </w:p>
    <w:p w14:paraId="078B7CEA" w14:textId="22607E48" w:rsidR="00BC5CA5" w:rsidRDefault="00BC5CA5" w:rsidP="00BC5CA5">
      <w:r>
        <w:t xml:space="preserve">On a general basis, all proposed agenda items have to be considered under the general principle to take due regard </w:t>
      </w:r>
      <w:r w:rsidR="005D4B7E">
        <w:t>of</w:t>
      </w:r>
      <w:r>
        <w:t xml:space="preserve"> the requirements of existing and future services in the frequency bands under consideration in a view of not putting undue constraints on existing services. </w:t>
      </w:r>
    </w:p>
    <w:p w14:paraId="0D43DE93" w14:textId="487C820C" w:rsidR="00BC5CA5" w:rsidRPr="005C166E" w:rsidRDefault="00BC5CA5" w:rsidP="00BC5CA5">
      <w:pPr>
        <w:rPr>
          <w:lang w:val="en-US"/>
        </w:rPr>
      </w:pPr>
      <w:r>
        <w:t>On this basis, Europe proposes that WRC-23 adopts the new Resolution [EUR-</w:t>
      </w:r>
      <w:r w:rsidR="005D4B7E" w:rsidRPr="005D4B7E">
        <w:t xml:space="preserve"> </w:t>
      </w:r>
      <w:r w:rsidR="005D4B7E">
        <w:t>A10-WRC-31</w:t>
      </w:r>
      <w:r>
        <w:t>] (WRC-23) as the basis for the preliminary agenda for WRC-31.</w:t>
      </w:r>
    </w:p>
    <w:p w14:paraId="214A14CA" w14:textId="1C4E6FC0" w:rsidR="00BC5CA5" w:rsidRPr="003B70A3" w:rsidRDefault="00BC5CA5" w:rsidP="00BC5CA5">
      <w:pPr>
        <w:pStyle w:val="Headingb"/>
        <w:rPr>
          <w:lang w:val="en-GB"/>
        </w:rPr>
      </w:pPr>
      <w:r w:rsidRPr="003B70A3">
        <w:rPr>
          <w:lang w:val="en-GB"/>
        </w:rPr>
        <w:t>Proposals</w:t>
      </w:r>
    </w:p>
    <w:p w14:paraId="1B064919" w14:textId="77777777" w:rsidR="00187BD9" w:rsidRPr="003B70A3" w:rsidRDefault="00187BD9" w:rsidP="00187BD9">
      <w:pPr>
        <w:tabs>
          <w:tab w:val="clear" w:pos="1134"/>
          <w:tab w:val="clear" w:pos="1871"/>
          <w:tab w:val="clear" w:pos="2268"/>
        </w:tabs>
        <w:overflowPunct/>
        <w:autoSpaceDE/>
        <w:autoSpaceDN/>
        <w:adjustRightInd/>
        <w:spacing w:before="0"/>
        <w:textAlignment w:val="auto"/>
      </w:pPr>
      <w:r w:rsidRPr="003B70A3">
        <w:br w:type="page"/>
      </w:r>
    </w:p>
    <w:p w14:paraId="17B87729" w14:textId="0FFBE381" w:rsidR="00785C2D" w:rsidRDefault="00785C2D" w:rsidP="00785C2D">
      <w:pPr>
        <w:pStyle w:val="Proposal"/>
      </w:pPr>
      <w:r>
        <w:lastRenderedPageBreak/>
        <w:t>ADD</w:t>
      </w:r>
      <w:r>
        <w:tab/>
        <w:t>EUR/XXXX</w:t>
      </w:r>
      <w:r w:rsidR="00A7794C">
        <w:t>A27A2/</w:t>
      </w:r>
      <w:r w:rsidR="001924C9">
        <w:t>1</w:t>
      </w:r>
    </w:p>
    <w:p w14:paraId="1AC02E7F" w14:textId="27C26B27" w:rsidR="00785C2D" w:rsidRDefault="00785C2D" w:rsidP="00785C2D">
      <w:pPr>
        <w:pStyle w:val="ResNo"/>
      </w:pPr>
      <w:r>
        <w:t xml:space="preserve">Draft New Resolution </w:t>
      </w:r>
      <w:bookmarkStart w:id="8" w:name="_Hlk144920048"/>
      <w:r>
        <w:t>[EUR-A10</w:t>
      </w:r>
      <w:r w:rsidR="003230FF">
        <w:t>-WRC-31</w:t>
      </w:r>
      <w:r>
        <w:t>](WRC-23)</w:t>
      </w:r>
      <w:bookmarkEnd w:id="8"/>
    </w:p>
    <w:p w14:paraId="59C4865E" w14:textId="38B8FC4C" w:rsidR="00785C2D" w:rsidRDefault="00E24E4B" w:rsidP="00785C2D">
      <w:pPr>
        <w:pStyle w:val="Restitle"/>
      </w:pPr>
      <w:bookmarkStart w:id="9" w:name="_Toc35789443"/>
      <w:bookmarkStart w:id="10" w:name="_Toc35857140"/>
      <w:bookmarkStart w:id="11" w:name="_Toc35877775"/>
      <w:bookmarkStart w:id="12" w:name="_Toc35963719"/>
      <w:bookmarkStart w:id="13" w:name="_Toc39649640"/>
      <w:r>
        <w:t>Preliminary agenda for the 2031 World Radiocommunication Conference</w:t>
      </w:r>
      <w:r w:rsidRPr="00E24E4B">
        <w:rPr>
          <w:rStyle w:val="Appelnotedebasdep"/>
        </w:rPr>
        <w:footnoteReference w:customMarkFollows="1" w:id="1"/>
        <w:t>*</w:t>
      </w:r>
      <w:bookmarkEnd w:id="9"/>
      <w:bookmarkEnd w:id="10"/>
      <w:bookmarkEnd w:id="11"/>
      <w:bookmarkEnd w:id="12"/>
      <w:bookmarkEnd w:id="13"/>
    </w:p>
    <w:p w14:paraId="6363A1E2" w14:textId="77777777" w:rsidR="00785C2D" w:rsidRDefault="00785C2D" w:rsidP="00785C2D">
      <w:pPr>
        <w:spacing w:before="280"/>
      </w:pPr>
      <w:r>
        <w:t>The World Radiocommunication Conference (Dubai, 2023),</w:t>
      </w:r>
    </w:p>
    <w:p w14:paraId="00463DDC" w14:textId="77777777" w:rsidR="00785C2D" w:rsidRDefault="00785C2D" w:rsidP="00785C2D">
      <w:pPr>
        <w:pStyle w:val="Call"/>
      </w:pPr>
      <w:r>
        <w:t>considering</w:t>
      </w:r>
    </w:p>
    <w:p w14:paraId="5725391E" w14:textId="4476F7D5" w:rsidR="00BE394D" w:rsidRDefault="00BE394D" w:rsidP="00BE394D">
      <w:pPr>
        <w:jc w:val="both"/>
      </w:pPr>
      <w:r>
        <w:rPr>
          <w:i/>
        </w:rPr>
        <w:t>a)</w:t>
      </w:r>
      <w:r>
        <w:tab/>
        <w:t>that, in accordance with No. 118 of the ITU Convention, the general scope of the agenda for WRC</w:t>
      </w:r>
      <w:r>
        <w:noBreakHyphen/>
      </w:r>
      <w:r w:rsidR="000E270C">
        <w:t>31</w:t>
      </w:r>
      <w:r>
        <w:t xml:space="preserve"> should be established four to six years in advance;</w:t>
      </w:r>
    </w:p>
    <w:p w14:paraId="4A0D13A8" w14:textId="77777777" w:rsidR="00BE394D" w:rsidRDefault="00BE394D" w:rsidP="00BE394D">
      <w:pPr>
        <w:jc w:val="both"/>
      </w:pPr>
      <w:r>
        <w:rPr>
          <w:i/>
        </w:rPr>
        <w:t>b)</w:t>
      </w:r>
      <w:r>
        <w:tab/>
        <w:t>Article 13 of the ITU Constitution relating to the competence and scheduling of world radiocommunication conferences (WRCs) and Article 7 of the Convention relating to their agendas;</w:t>
      </w:r>
    </w:p>
    <w:p w14:paraId="72B7F31D" w14:textId="77777777" w:rsidR="00BE394D" w:rsidRDefault="00BE394D" w:rsidP="00BE394D">
      <w:pPr>
        <w:jc w:val="both"/>
      </w:pPr>
      <w:r>
        <w:rPr>
          <w:i/>
        </w:rPr>
        <w:t>c)</w:t>
      </w:r>
      <w:r>
        <w:tab/>
        <w:t>the relevant resolutions and recommendations of previous world administrative radio conferences (WARCs) and WRCs,</w:t>
      </w:r>
    </w:p>
    <w:p w14:paraId="5E7E8288" w14:textId="76F1E3FD" w:rsidR="00785C2D" w:rsidRDefault="00317637" w:rsidP="00785C2D">
      <w:pPr>
        <w:pStyle w:val="Call"/>
      </w:pPr>
      <w:r>
        <w:t>resolves to give the view</w:t>
      </w:r>
    </w:p>
    <w:p w14:paraId="3BE3713E" w14:textId="77777777" w:rsidR="00505551" w:rsidRDefault="00505551" w:rsidP="00505551">
      <w:pPr>
        <w:jc w:val="both"/>
      </w:pPr>
      <w:r>
        <w:t>that the following items should be included in the preliminary agenda for WRC</w:t>
      </w:r>
      <w:r>
        <w:noBreakHyphen/>
        <w:t>31:</w:t>
      </w:r>
    </w:p>
    <w:p w14:paraId="1F7C260D" w14:textId="77777777" w:rsidR="00505551" w:rsidRDefault="00505551" w:rsidP="00505551">
      <w:pPr>
        <w:jc w:val="both"/>
      </w:pPr>
      <w:r>
        <w:t>1</w:t>
      </w:r>
      <w:r>
        <w:tab/>
        <w:t>to take appropriate action in respect of those urgent issues that were specifically requested by WRC</w:t>
      </w:r>
      <w:r>
        <w:noBreakHyphen/>
        <w:t>27;</w:t>
      </w:r>
    </w:p>
    <w:p w14:paraId="78CC81FB" w14:textId="77777777" w:rsidR="00505551" w:rsidRDefault="00505551" w:rsidP="00505551">
      <w:pPr>
        <w:jc w:val="both"/>
      </w:pPr>
      <w:r>
        <w:t>2</w:t>
      </w:r>
      <w:r>
        <w:tab/>
        <w:t>on the basis of proposals from administrations and the Report of the Conference Preparatory Meeting, and taking account of the results of WRC</w:t>
      </w:r>
      <w:r>
        <w:noBreakHyphen/>
        <w:t>27, to consider and take appropriate action in respect of the following items:</w:t>
      </w:r>
    </w:p>
    <w:p w14:paraId="58A38267" w14:textId="77777777" w:rsidR="00505551" w:rsidRDefault="00505551" w:rsidP="00505551">
      <w:pPr>
        <w:jc w:val="both"/>
      </w:pPr>
      <w:r>
        <w:rPr>
          <w:bCs/>
        </w:rPr>
        <w:t>2.1</w:t>
      </w:r>
      <w:r>
        <w:rPr>
          <w:b/>
        </w:rPr>
        <w:tab/>
      </w:r>
      <w:r w:rsidRPr="00DC2CE4">
        <w:t xml:space="preserve">to consider improving the utilization of the VHF maritime frequencies in Appendix </w:t>
      </w:r>
      <w:r w:rsidRPr="00505551">
        <w:rPr>
          <w:b/>
          <w:bCs/>
        </w:rPr>
        <w:t>18</w:t>
      </w:r>
      <w:r w:rsidRPr="00DC2CE4">
        <w:t xml:space="preserve">, in accordance with Resolution </w:t>
      </w:r>
      <w:r w:rsidRPr="00505551">
        <w:rPr>
          <w:b/>
        </w:rPr>
        <w:t>363 (Rev.WRC-23)</w:t>
      </w:r>
      <w:r w:rsidRPr="00505551">
        <w:t>;</w:t>
      </w:r>
    </w:p>
    <w:p w14:paraId="13CE8BF4" w14:textId="764B677D" w:rsidR="00505551" w:rsidRDefault="00505551" w:rsidP="00505551">
      <w:pPr>
        <w:jc w:val="both"/>
        <w:rPr>
          <w:bCs/>
        </w:rPr>
      </w:pPr>
      <w:r>
        <w:t>2.2</w:t>
      </w:r>
      <w:r>
        <w:tab/>
      </w:r>
      <w:r w:rsidRPr="00310F8B">
        <w:t>to consider an upgrade of the secondary allocation to the Earth exploration-satellite service (space-to-Earth) in the 37.5-40.5 GHz band or possible new worldwide</w:t>
      </w:r>
      <w:r w:rsidR="003F03A7">
        <w:t xml:space="preserve"> frequency</w:t>
      </w:r>
      <w:r w:rsidRPr="00310F8B">
        <w:t xml:space="preserve"> allocations on a primary basis to the Earth exploration-satellite service (space-to-Earth) in certain frequency bands within the </w:t>
      </w:r>
      <w:r w:rsidR="003F03A7">
        <w:t xml:space="preserve">frequency </w:t>
      </w:r>
      <w:r w:rsidRPr="00310F8B">
        <w:t xml:space="preserve">range 37.5-52.4 GHz, in accordance with Resolution </w:t>
      </w:r>
      <w:r>
        <w:rPr>
          <w:b/>
        </w:rPr>
        <w:t>[</w:t>
      </w:r>
      <w:r w:rsidR="00F1572D">
        <w:rPr>
          <w:b/>
        </w:rPr>
        <w:t>EUR-A10-2.2</w:t>
      </w:r>
      <w:r w:rsidRPr="00310F8B">
        <w:rPr>
          <w:b/>
        </w:rPr>
        <w:t>] (WRC-23)</w:t>
      </w:r>
      <w:r>
        <w:t>;</w:t>
      </w:r>
    </w:p>
    <w:p w14:paraId="75DBBDA5" w14:textId="5C16FB88" w:rsidR="00505551" w:rsidRDefault="00505551" w:rsidP="00505551">
      <w:pPr>
        <w:jc w:val="both"/>
      </w:pPr>
      <w:r>
        <w:t>2.3</w:t>
      </w:r>
      <w:r>
        <w:tab/>
      </w:r>
      <w:r w:rsidRPr="0054367E">
        <w:rPr>
          <w:szCs w:val="24"/>
        </w:rPr>
        <w:t xml:space="preserve">to consider, based on the results of studies, a new global primary allocation to the </w:t>
      </w:r>
      <w:r w:rsidR="00A31957">
        <w:rPr>
          <w:szCs w:val="24"/>
        </w:rPr>
        <w:t>radionavigation-satellite system (</w:t>
      </w:r>
      <w:r w:rsidRPr="0054367E">
        <w:rPr>
          <w:szCs w:val="24"/>
        </w:rPr>
        <w:t>RNSS</w:t>
      </w:r>
      <w:r w:rsidR="00A31957">
        <w:rPr>
          <w:szCs w:val="24"/>
        </w:rPr>
        <w:t>)</w:t>
      </w:r>
      <w:r w:rsidRPr="0054367E">
        <w:rPr>
          <w:szCs w:val="24"/>
        </w:rPr>
        <w:t xml:space="preserve"> (space-to-Earth) in the frequency bands 5</w:t>
      </w:r>
      <w:r>
        <w:rPr>
          <w:szCs w:val="24"/>
        </w:rPr>
        <w:t> </w:t>
      </w:r>
      <w:r w:rsidRPr="0054367E">
        <w:rPr>
          <w:szCs w:val="24"/>
        </w:rPr>
        <w:t>030-5</w:t>
      </w:r>
      <w:r>
        <w:rPr>
          <w:szCs w:val="24"/>
        </w:rPr>
        <w:t> </w:t>
      </w:r>
      <w:r w:rsidRPr="0054367E">
        <w:rPr>
          <w:szCs w:val="24"/>
        </w:rPr>
        <w:t>150</w:t>
      </w:r>
      <w:r w:rsidR="00BB0E0E">
        <w:rPr>
          <w:szCs w:val="24"/>
        </w:rPr>
        <w:t xml:space="preserve"> MHz</w:t>
      </w:r>
      <w:r w:rsidRPr="0054367E">
        <w:rPr>
          <w:szCs w:val="24"/>
        </w:rPr>
        <w:t xml:space="preserve"> and 5</w:t>
      </w:r>
      <w:r w:rsidR="00BB0E0E">
        <w:rPr>
          <w:szCs w:val="24"/>
        </w:rPr>
        <w:t> </w:t>
      </w:r>
      <w:r w:rsidRPr="0054367E">
        <w:rPr>
          <w:szCs w:val="24"/>
        </w:rPr>
        <w:t>150-5</w:t>
      </w:r>
      <w:r w:rsidR="00BB0E0E">
        <w:rPr>
          <w:szCs w:val="24"/>
        </w:rPr>
        <w:t> </w:t>
      </w:r>
      <w:r w:rsidRPr="0054367E">
        <w:rPr>
          <w:szCs w:val="24"/>
        </w:rPr>
        <w:t xml:space="preserve">250 MHz or parts thereof, in accordance with Resolution </w:t>
      </w:r>
      <w:r w:rsidRPr="0054367E">
        <w:rPr>
          <w:b/>
          <w:szCs w:val="24"/>
        </w:rPr>
        <w:t>[</w:t>
      </w:r>
      <w:r w:rsidR="00F1572D">
        <w:rPr>
          <w:b/>
        </w:rPr>
        <w:t>EUR-A10-2.3</w:t>
      </w:r>
      <w:r w:rsidRPr="0054367E">
        <w:rPr>
          <w:b/>
          <w:szCs w:val="24"/>
        </w:rPr>
        <w:t>] (WRC-23)</w:t>
      </w:r>
      <w:r>
        <w:t>;</w:t>
      </w:r>
    </w:p>
    <w:p w14:paraId="39029401" w14:textId="77777777" w:rsidR="007E1D31" w:rsidRPr="00F1572D" w:rsidRDefault="007E1D31" w:rsidP="007E1D31">
      <w:pPr>
        <w:shd w:val="clear" w:color="auto" w:fill="FFFFFF" w:themeFill="background1"/>
      </w:pPr>
      <w:r w:rsidRPr="00F1572D">
        <w:t>3</w:t>
      </w:r>
      <w:r w:rsidRPr="00F1572D">
        <w:tab/>
        <w:t>to examine the revised ITU</w:t>
      </w:r>
      <w:r w:rsidRPr="00F1572D">
        <w:noBreakHyphen/>
        <w:t>R Recommendations incorporated by reference in the Radio Regulations</w:t>
      </w:r>
      <w:r w:rsidRPr="00F1572D">
        <w:rPr>
          <w:sz w:val="18"/>
          <w:szCs w:val="18"/>
        </w:rPr>
        <w:t xml:space="preserve"> </w:t>
      </w:r>
      <w:r w:rsidRPr="00F1572D">
        <w:t>communicated</w:t>
      </w:r>
      <w:r w:rsidRPr="00F1572D">
        <w:rPr>
          <w:sz w:val="18"/>
          <w:szCs w:val="18"/>
        </w:rPr>
        <w:t xml:space="preserve"> </w:t>
      </w:r>
      <w:r w:rsidRPr="00F1572D">
        <w:t>by</w:t>
      </w:r>
      <w:r w:rsidRPr="00F1572D">
        <w:rPr>
          <w:sz w:val="18"/>
          <w:szCs w:val="18"/>
        </w:rPr>
        <w:t xml:space="preserve"> </w:t>
      </w:r>
      <w:r w:rsidRPr="00F1572D">
        <w:t>the</w:t>
      </w:r>
      <w:r w:rsidRPr="00F1572D">
        <w:rPr>
          <w:sz w:val="18"/>
          <w:szCs w:val="18"/>
        </w:rPr>
        <w:t xml:space="preserve"> </w:t>
      </w:r>
      <w:r w:rsidRPr="00F1572D">
        <w:t>Radiocommunication</w:t>
      </w:r>
      <w:r w:rsidRPr="00F1572D">
        <w:rPr>
          <w:sz w:val="18"/>
          <w:szCs w:val="18"/>
        </w:rPr>
        <w:t xml:space="preserve"> </w:t>
      </w:r>
      <w:r w:rsidRPr="00F1572D">
        <w:t>Assembly,</w:t>
      </w:r>
      <w:r w:rsidRPr="00F1572D">
        <w:rPr>
          <w:sz w:val="18"/>
          <w:szCs w:val="18"/>
        </w:rPr>
        <w:t xml:space="preserve"> </w:t>
      </w:r>
      <w:r w:rsidRPr="00F1572D">
        <w:t>in</w:t>
      </w:r>
      <w:r w:rsidRPr="00F1572D">
        <w:rPr>
          <w:sz w:val="18"/>
          <w:szCs w:val="18"/>
        </w:rPr>
        <w:t xml:space="preserve"> </w:t>
      </w:r>
      <w:r w:rsidRPr="00F1572D">
        <w:t>accordance</w:t>
      </w:r>
      <w:r w:rsidRPr="00F1572D">
        <w:rPr>
          <w:sz w:val="18"/>
          <w:szCs w:val="18"/>
        </w:rPr>
        <w:t xml:space="preserve"> </w:t>
      </w:r>
      <w:r w:rsidRPr="00F1572D">
        <w:t>with</w:t>
      </w:r>
      <w:r w:rsidRPr="00F1572D">
        <w:rPr>
          <w:sz w:val="18"/>
          <w:szCs w:val="18"/>
        </w:rPr>
        <w:t xml:space="preserve"> </w:t>
      </w:r>
      <w:r w:rsidRPr="00F1572D">
        <w:rPr>
          <w:i/>
          <w:iCs/>
          <w:szCs w:val="24"/>
        </w:rPr>
        <w:t>further</w:t>
      </w:r>
      <w:r w:rsidRPr="00F1572D">
        <w:rPr>
          <w:szCs w:val="24"/>
        </w:rPr>
        <w:t xml:space="preserve"> </w:t>
      </w:r>
      <w:r w:rsidRPr="00F1572D">
        <w:rPr>
          <w:i/>
          <w:iCs/>
          <w:szCs w:val="24"/>
        </w:rPr>
        <w:t xml:space="preserve">resolves </w:t>
      </w:r>
      <w:r w:rsidRPr="00F1572D">
        <w:rPr>
          <w:szCs w:val="24"/>
        </w:rPr>
        <w:t xml:space="preserve">of </w:t>
      </w:r>
      <w:r w:rsidRPr="00F1572D">
        <w:t>Resolution </w:t>
      </w:r>
      <w:r w:rsidRPr="00F1572D">
        <w:rPr>
          <w:b/>
          <w:bCs/>
        </w:rPr>
        <w:t>27</w:t>
      </w:r>
      <w:r w:rsidRPr="00F1572D">
        <w:rPr>
          <w:b/>
        </w:rPr>
        <w:t xml:space="preserve"> (Rev.WRC</w:t>
      </w:r>
      <w:r w:rsidRPr="00F1572D">
        <w:rPr>
          <w:b/>
        </w:rPr>
        <w:noBreakHyphen/>
        <w:t>19)</w:t>
      </w:r>
      <w:r w:rsidRPr="00F1572D">
        <w:t xml:space="preserve">, and to decide whether or not to update the corresponding references in the Radio Regulations, in accordance with the principles contained in </w:t>
      </w:r>
      <w:r w:rsidRPr="00F1572D">
        <w:rPr>
          <w:i/>
          <w:iCs/>
        </w:rPr>
        <w:t>resolves</w:t>
      </w:r>
      <w:r w:rsidRPr="00F1572D">
        <w:t xml:space="preserve"> of that Resolution;</w:t>
      </w:r>
    </w:p>
    <w:p w14:paraId="32F4C780" w14:textId="77777777" w:rsidR="007E1D31" w:rsidRPr="00F1572D" w:rsidRDefault="007E1D31" w:rsidP="007E1D31">
      <w:r w:rsidRPr="00F1572D">
        <w:t>4</w:t>
      </w:r>
      <w:r w:rsidRPr="00F1572D">
        <w:tab/>
        <w:t>to consider such consequential changes and amendments to the Radio Regulations as may be necessitated by the decisions of the conference;</w:t>
      </w:r>
    </w:p>
    <w:p w14:paraId="73964ADF" w14:textId="77777777" w:rsidR="007E1D31" w:rsidRPr="00F1572D" w:rsidRDefault="007E1D31" w:rsidP="007E1D31">
      <w:pPr>
        <w:rPr>
          <w:color w:val="000000" w:themeColor="text1"/>
        </w:rPr>
      </w:pPr>
      <w:r w:rsidRPr="00F1572D">
        <w:lastRenderedPageBreak/>
        <w:t>5</w:t>
      </w:r>
      <w:r w:rsidRPr="00F1572D">
        <w:tab/>
        <w:t>in accordance with Resolution </w:t>
      </w:r>
      <w:r w:rsidRPr="00F1572D">
        <w:rPr>
          <w:b/>
          <w:bCs/>
        </w:rPr>
        <w:t>95 (Rev.WRC</w:t>
      </w:r>
      <w:r w:rsidRPr="00F1572D">
        <w:rPr>
          <w:b/>
          <w:bCs/>
        </w:rPr>
        <w:noBreakHyphen/>
        <w:t>19)</w:t>
      </w:r>
      <w:r w:rsidRPr="00F1572D">
        <w:t>, to review the Resolutions and Recommendations of previous conferences with a view to their possible revision, replacement or abrogation;</w:t>
      </w:r>
    </w:p>
    <w:p w14:paraId="67C330E4" w14:textId="77777777" w:rsidR="007E1D31" w:rsidRPr="00F1572D" w:rsidRDefault="007E1D31" w:rsidP="007E1D31">
      <w:r w:rsidRPr="00F1572D">
        <w:t>6</w:t>
      </w:r>
      <w:r w:rsidRPr="00F1572D">
        <w:tab/>
        <w:t>to review, and take appropriate action on, the Report from the Radiocommunication Assembly submitted in accordance with Nos. 135 and 136 of the ITU Convention;</w:t>
      </w:r>
    </w:p>
    <w:p w14:paraId="4637799D" w14:textId="77777777" w:rsidR="007E1D31" w:rsidRPr="00F1572D" w:rsidRDefault="007E1D31" w:rsidP="007E1D31">
      <w:r w:rsidRPr="00F1572D">
        <w:t>7</w:t>
      </w:r>
      <w:r w:rsidRPr="00F1572D">
        <w:tab/>
        <w:t>to identify those items requiring urgent action by the radiocommunication study groups;</w:t>
      </w:r>
    </w:p>
    <w:p w14:paraId="59414D42" w14:textId="77777777" w:rsidR="007E1D31" w:rsidRPr="00F1572D" w:rsidRDefault="007E1D31" w:rsidP="007E1D31">
      <w:r w:rsidRPr="00F1572D">
        <w:t>8</w:t>
      </w:r>
      <w:r w:rsidRPr="00F1572D">
        <w:tab/>
        <w:t>to consider possible changes, in response to Resolution 86 (Rev. Marrakesh, 2002) of the Plenipotentiary Conference, on advance publication, coordination, notification and recording procedures for frequency assignments pertaining to satellite networks, in accordance with Resolution </w:t>
      </w:r>
      <w:r w:rsidRPr="00F1572D">
        <w:rPr>
          <w:b/>
        </w:rPr>
        <w:t>86</w:t>
      </w:r>
      <w:r w:rsidRPr="00F1572D">
        <w:t xml:space="preserve"> </w:t>
      </w:r>
      <w:r w:rsidRPr="00F1572D">
        <w:rPr>
          <w:b/>
        </w:rPr>
        <w:t>(Rev.WRC</w:t>
      </w:r>
      <w:r w:rsidRPr="00F1572D">
        <w:rPr>
          <w:b/>
        </w:rPr>
        <w:noBreakHyphen/>
        <w:t>07)</w:t>
      </w:r>
      <w:r w:rsidRPr="00F1572D">
        <w:rPr>
          <w:bCs/>
        </w:rPr>
        <w:t>, in order to facilitate the rational, efficient and economical use of radio frequencies and any associated orbits, including the geostationary-satellite orbit;</w:t>
      </w:r>
    </w:p>
    <w:p w14:paraId="393DB2EC" w14:textId="77777777" w:rsidR="007E1D31" w:rsidRPr="00F1572D" w:rsidRDefault="007E1D31" w:rsidP="007E1D31">
      <w:pPr>
        <w:rPr>
          <w:b/>
          <w:bCs/>
        </w:rPr>
      </w:pPr>
      <w:r w:rsidRPr="00F1572D">
        <w:t>9</w:t>
      </w:r>
      <w:r w:rsidRPr="00F1572D">
        <w:tab/>
        <w:t>to consider and take appropriate action on requests from administrations to delete their country footnotes or to have their country name deleted from footnotes, if no longer required, taking into account Resolution </w:t>
      </w:r>
      <w:r w:rsidRPr="00F1572D">
        <w:rPr>
          <w:b/>
          <w:bCs/>
        </w:rPr>
        <w:t>26 (Rev.WRC</w:t>
      </w:r>
      <w:r w:rsidRPr="00F1572D">
        <w:rPr>
          <w:b/>
          <w:bCs/>
        </w:rPr>
        <w:noBreakHyphen/>
        <w:t>19)</w:t>
      </w:r>
      <w:r w:rsidRPr="00F1572D">
        <w:rPr>
          <w:bCs/>
        </w:rPr>
        <w:t>;</w:t>
      </w:r>
    </w:p>
    <w:p w14:paraId="0F05C853" w14:textId="77777777" w:rsidR="007E1D31" w:rsidRPr="00F1572D" w:rsidRDefault="007E1D31" w:rsidP="007E1D31">
      <w:r w:rsidRPr="00F1572D">
        <w:t>10</w:t>
      </w:r>
      <w:r w:rsidRPr="00F1572D">
        <w:tab/>
        <w:t>to consider and approve the Report of the Director of the Radiocommunication Bureau, in accordance with Article 7 of the ITU Convention</w:t>
      </w:r>
      <w:r w:rsidRPr="00F1572D">
        <w:rPr>
          <w:bCs/>
        </w:rPr>
        <w:t>;</w:t>
      </w:r>
    </w:p>
    <w:p w14:paraId="6BE2E1A8" w14:textId="77777777" w:rsidR="007E1D31" w:rsidRPr="00F1572D" w:rsidRDefault="007E1D31" w:rsidP="007E1D31">
      <w:r w:rsidRPr="00F1572D">
        <w:t>10.1</w:t>
      </w:r>
      <w:r w:rsidRPr="00F1572D">
        <w:tab/>
        <w:t>on the activities of the Radiocommunication Sector since WRC</w:t>
      </w:r>
      <w:r w:rsidRPr="00F1572D">
        <w:noBreakHyphen/>
        <w:t>27;</w:t>
      </w:r>
    </w:p>
    <w:p w14:paraId="79F7CB23" w14:textId="77777777" w:rsidR="007E1D31" w:rsidRPr="00F1572D" w:rsidRDefault="007E1D31" w:rsidP="007E1D31">
      <w:r w:rsidRPr="00F1572D">
        <w:t>10.2</w:t>
      </w:r>
      <w:r w:rsidRPr="00F1572D">
        <w:tab/>
        <w:t>on any difficulties or inconsistencies encountered in the application of the Radio Regulations</w:t>
      </w:r>
      <w:r w:rsidRPr="00F1572D">
        <w:rPr>
          <w:rStyle w:val="Appelnotedebasdep"/>
        </w:rPr>
        <w:footnoteReference w:customMarkFollows="1" w:id="2"/>
        <w:t>1</w:t>
      </w:r>
      <w:r w:rsidRPr="00F1572D">
        <w:t>; and</w:t>
      </w:r>
    </w:p>
    <w:p w14:paraId="3238E724" w14:textId="77777777" w:rsidR="007E1D31" w:rsidRPr="00F1572D" w:rsidRDefault="007E1D31" w:rsidP="007E1D31">
      <w:r w:rsidRPr="00F1572D">
        <w:t>10.3</w:t>
      </w:r>
      <w:r w:rsidRPr="00F1572D">
        <w:tab/>
        <w:t>on action in response to Resolution </w:t>
      </w:r>
      <w:r w:rsidRPr="00F1572D">
        <w:rPr>
          <w:b/>
          <w:bCs/>
        </w:rPr>
        <w:t>80 (Rev.WRC</w:t>
      </w:r>
      <w:r w:rsidRPr="00F1572D">
        <w:rPr>
          <w:b/>
          <w:bCs/>
        </w:rPr>
        <w:noBreakHyphen/>
      </w:r>
      <w:r w:rsidRPr="00F1572D">
        <w:rPr>
          <w:b/>
        </w:rPr>
        <w:t>07</w:t>
      </w:r>
      <w:r w:rsidRPr="00F1572D">
        <w:rPr>
          <w:b/>
          <w:bCs/>
        </w:rPr>
        <w:t>)</w:t>
      </w:r>
      <w:r w:rsidRPr="00F1572D">
        <w:t>;</w:t>
      </w:r>
    </w:p>
    <w:p w14:paraId="4C08196F" w14:textId="77777777" w:rsidR="007E1D31" w:rsidRDefault="007E1D31" w:rsidP="007E1D31">
      <w:r w:rsidRPr="00F1572D">
        <w:t>11</w:t>
      </w:r>
      <w:r w:rsidRPr="00F1572D">
        <w:rPr>
          <w:b/>
          <w:bCs/>
        </w:rPr>
        <w:tab/>
      </w:r>
      <w:r w:rsidRPr="00F1572D">
        <w:t xml:space="preserve">to recommend to the ITU Council items for inclusion in the agenda for the next world radiocommunication conference, </w:t>
      </w:r>
      <w:r w:rsidRPr="00F1572D">
        <w:rPr>
          <w:iCs/>
        </w:rPr>
        <w:t xml:space="preserve">and items for the preliminary agenda of future conferences, </w:t>
      </w:r>
      <w:r w:rsidRPr="00F1572D">
        <w:t xml:space="preserve">in accordance with Article 7 of the ITU Convention </w:t>
      </w:r>
      <w:r w:rsidRPr="00F1572D">
        <w:rPr>
          <w:iCs/>
        </w:rPr>
        <w:t xml:space="preserve">and Resolution </w:t>
      </w:r>
      <w:r w:rsidRPr="00F1572D">
        <w:rPr>
          <w:b/>
          <w:bCs/>
          <w:iCs/>
        </w:rPr>
        <w:t>804 (Rev.WRC</w:t>
      </w:r>
      <w:r w:rsidRPr="00F1572D">
        <w:rPr>
          <w:b/>
          <w:bCs/>
          <w:iCs/>
        </w:rPr>
        <w:noBreakHyphen/>
      </w:r>
      <w:r w:rsidRPr="00F1572D">
        <w:rPr>
          <w:b/>
        </w:rPr>
        <w:t>23</w:t>
      </w:r>
      <w:r w:rsidRPr="00F1572D">
        <w:rPr>
          <w:b/>
          <w:bCs/>
          <w:iCs/>
        </w:rPr>
        <w:t>)</w:t>
      </w:r>
      <w:r w:rsidRPr="00F1572D">
        <w:rPr>
          <w:iCs/>
        </w:rPr>
        <w:t>,</w:t>
      </w:r>
    </w:p>
    <w:p w14:paraId="7AC87D17" w14:textId="4932860F" w:rsidR="00785C2D" w:rsidRDefault="00175038" w:rsidP="00785C2D">
      <w:pPr>
        <w:pStyle w:val="Call"/>
      </w:pPr>
      <w:r>
        <w:t>invites the ITU Council</w:t>
      </w:r>
    </w:p>
    <w:p w14:paraId="193F5EF5" w14:textId="20638164" w:rsidR="001044CC" w:rsidRDefault="001044CC" w:rsidP="001044CC">
      <w:r>
        <w:t>to finalize the agenda and arrange for the convening of WRC</w:t>
      </w:r>
      <w:r>
        <w:noBreakHyphen/>
      </w:r>
      <w:r w:rsidR="001B595F">
        <w:t>31</w:t>
      </w:r>
      <w:r>
        <w:t>, and to initiate as soon as possible the necessary consultations with Member States,</w:t>
      </w:r>
    </w:p>
    <w:p w14:paraId="53938586" w14:textId="77777777" w:rsidR="00785C2D" w:rsidRPr="00AF7FB0" w:rsidRDefault="00785C2D" w:rsidP="00785C2D">
      <w:pPr>
        <w:pStyle w:val="Call"/>
      </w:pPr>
      <w:r w:rsidRPr="00AF7FB0">
        <w:t>instructs the Director of the Radiocommunication Bureau</w:t>
      </w:r>
    </w:p>
    <w:p w14:paraId="5D7652C6" w14:textId="04562FC8" w:rsidR="00785C2D" w:rsidRPr="00AF7FB0" w:rsidRDefault="00156D82" w:rsidP="00785C2D">
      <w:pPr>
        <w:jc w:val="both"/>
      </w:pPr>
      <w:r>
        <w:t>1</w:t>
      </w:r>
      <w:r>
        <w:tab/>
      </w:r>
      <w:r w:rsidR="00785C2D" w:rsidRPr="00AF7FB0">
        <w:t>to make the necessary arrangements to convene meetings of the Conference Preparatory Meeting</w:t>
      </w:r>
      <w:r>
        <w:t xml:space="preserve"> (CPM)</w:t>
      </w:r>
      <w:r w:rsidR="00785C2D" w:rsidRPr="00AF7FB0">
        <w:t xml:space="preserve"> and to prepare a report to WRC</w:t>
      </w:r>
      <w:r w:rsidR="00785C2D" w:rsidRPr="00AF7FB0">
        <w:noBreakHyphen/>
      </w:r>
      <w:r w:rsidR="001B595F">
        <w:t>31</w:t>
      </w:r>
      <w:r>
        <w:t>;</w:t>
      </w:r>
    </w:p>
    <w:p w14:paraId="4A93E106" w14:textId="77777777" w:rsidR="00156D82" w:rsidRDefault="00156D82" w:rsidP="00156D82">
      <w:r>
        <w:t>2</w:t>
      </w:r>
      <w:r>
        <w:tab/>
        <w:t xml:space="preserve">to submit a draft Report on any difficulties or inconsistencies encountered in the application of the Radio Regulations as referred in agenda item 10.2 to the second session of CPM and to submit the final Report at least </w:t>
      </w:r>
      <w:r>
        <w:rPr>
          <w:bCs/>
        </w:rPr>
        <w:t>five months before the next WRC,</w:t>
      </w:r>
    </w:p>
    <w:p w14:paraId="1F5261C1" w14:textId="634E14B8" w:rsidR="00785C2D" w:rsidRPr="00AF7FB0" w:rsidRDefault="00156D82" w:rsidP="00785C2D">
      <w:pPr>
        <w:pStyle w:val="Call"/>
      </w:pPr>
      <w:r>
        <w:t>instructs</w:t>
      </w:r>
      <w:r w:rsidR="00785C2D" w:rsidRPr="00AF7FB0">
        <w:t xml:space="preserve"> the </w:t>
      </w:r>
      <w:r w:rsidR="00785C2D">
        <w:t>Secretary</w:t>
      </w:r>
      <w:r w:rsidR="00D873F0">
        <w:t>-</w:t>
      </w:r>
      <w:r w:rsidR="00785C2D">
        <w:t>General</w:t>
      </w:r>
    </w:p>
    <w:p w14:paraId="367CEB33" w14:textId="77777777" w:rsidR="00785C2D" w:rsidRPr="00AF7FB0" w:rsidRDefault="00785C2D" w:rsidP="00785C2D">
      <w:r>
        <w:t>to communicate this Resolution to international and regional organizations concerned.</w:t>
      </w:r>
    </w:p>
    <w:p w14:paraId="7157E54E" w14:textId="77777777" w:rsidR="00785C2D" w:rsidRDefault="00785C2D" w:rsidP="00785C2D">
      <w:pPr>
        <w:pStyle w:val="Reasons"/>
      </w:pPr>
    </w:p>
    <w:p w14:paraId="5B2F1261" w14:textId="1B035358" w:rsidR="00572633" w:rsidRDefault="005C166E">
      <w:pPr>
        <w:pStyle w:val="Proposal"/>
      </w:pPr>
      <w:r>
        <w:lastRenderedPageBreak/>
        <w:t>MOD</w:t>
      </w:r>
      <w:r>
        <w:tab/>
        <w:t>EUR/</w:t>
      </w:r>
      <w:r w:rsidR="0026599F">
        <w:t>XXXX</w:t>
      </w:r>
      <w:r w:rsidR="00A7794C">
        <w:t>A27A2/</w:t>
      </w:r>
      <w:r w:rsidR="0026599F">
        <w:t>2</w:t>
      </w:r>
    </w:p>
    <w:p w14:paraId="37E10C53" w14:textId="42B1239E" w:rsidR="007B6AE1" w:rsidRDefault="005C166E" w:rsidP="001032F1">
      <w:pPr>
        <w:pStyle w:val="ResNo"/>
      </w:pPr>
      <w:bookmarkStart w:id="14" w:name="_Toc39649489"/>
      <w:r>
        <w:t xml:space="preserve">RESOLUTION </w:t>
      </w:r>
      <w:r w:rsidRPr="00D46E4B">
        <w:rPr>
          <w:rStyle w:val="href"/>
        </w:rPr>
        <w:t>363</w:t>
      </w:r>
      <w:r>
        <w:t xml:space="preserve"> (</w:t>
      </w:r>
      <w:ins w:id="15" w:author="CEPT" w:date="2023-09-03T17:28:00Z">
        <w:r w:rsidR="005D2405">
          <w:t>Rev.</w:t>
        </w:r>
      </w:ins>
      <w:r>
        <w:t>WRC</w:t>
      </w:r>
      <w:r>
        <w:noBreakHyphen/>
      </w:r>
      <w:del w:id="16" w:author="CEPT" w:date="2023-09-03T17:28:00Z">
        <w:r w:rsidDel="005D2405">
          <w:delText>19</w:delText>
        </w:r>
      </w:del>
      <w:ins w:id="17" w:author="CEPT" w:date="2023-09-03T17:28:00Z">
        <w:r w:rsidR="005D2405">
          <w:t>23</w:t>
        </w:r>
      </w:ins>
      <w:r>
        <w:t>)</w:t>
      </w:r>
      <w:bookmarkEnd w:id="14"/>
    </w:p>
    <w:p w14:paraId="4FA29402" w14:textId="77777777" w:rsidR="007B6AE1" w:rsidRDefault="005C166E" w:rsidP="001032F1">
      <w:pPr>
        <w:pStyle w:val="Restitle"/>
      </w:pPr>
      <w:bookmarkStart w:id="18" w:name="_Toc35789349"/>
      <w:bookmarkStart w:id="19" w:name="_Toc35857046"/>
      <w:bookmarkStart w:id="20" w:name="_Toc35877681"/>
      <w:bookmarkStart w:id="21" w:name="_Toc35963624"/>
      <w:bookmarkStart w:id="22" w:name="_Toc39649490"/>
      <w:r>
        <w:t>Considerations to improve utilization of the VHF maritime</w:t>
      </w:r>
      <w:r>
        <w:br/>
        <w:t xml:space="preserve"> frequencies in Appendix 18</w:t>
      </w:r>
      <w:bookmarkEnd w:id="18"/>
      <w:bookmarkEnd w:id="19"/>
      <w:bookmarkEnd w:id="20"/>
      <w:bookmarkEnd w:id="21"/>
      <w:bookmarkEnd w:id="22"/>
    </w:p>
    <w:p w14:paraId="2B14F1FC" w14:textId="6A78D636" w:rsidR="007B6AE1" w:rsidRDefault="005C166E" w:rsidP="001032F1">
      <w:pPr>
        <w:pStyle w:val="Normalaftertitle"/>
        <w:rPr>
          <w:rFonts w:eastAsia="MS Mincho"/>
          <w:lang w:eastAsia="nl-NL"/>
        </w:rPr>
      </w:pPr>
      <w:r>
        <w:rPr>
          <w:rFonts w:eastAsia="MS Mincho"/>
          <w:lang w:eastAsia="nl-NL"/>
        </w:rPr>
        <w:t>The World Radiocommunication Conference (</w:t>
      </w:r>
      <w:del w:id="23" w:author="CEPT" w:date="2023-09-03T17:28:00Z">
        <w:r w:rsidDel="005D2405">
          <w:rPr>
            <w:rFonts w:eastAsia="MS Mincho"/>
            <w:lang w:eastAsia="nl-NL"/>
          </w:rPr>
          <w:delText>Sharm</w:delText>
        </w:r>
        <w:r w:rsidDel="005D2405">
          <w:rPr>
            <w:lang w:eastAsia="zh-CN"/>
          </w:rPr>
          <w:delText xml:space="preserve"> </w:delText>
        </w:r>
        <w:r w:rsidDel="005D2405">
          <w:rPr>
            <w:rFonts w:eastAsia="MS Mincho"/>
            <w:lang w:eastAsia="nl-NL"/>
          </w:rPr>
          <w:delText>el-Sheikh</w:delText>
        </w:r>
      </w:del>
      <w:ins w:id="24" w:author="CEPT" w:date="2023-09-03T17:28:00Z">
        <w:r w:rsidR="005D2405">
          <w:rPr>
            <w:rFonts w:eastAsia="MS Mincho"/>
            <w:lang w:eastAsia="nl-NL"/>
          </w:rPr>
          <w:t>Dubai</w:t>
        </w:r>
      </w:ins>
      <w:r>
        <w:rPr>
          <w:rFonts w:eastAsia="MS Mincho"/>
          <w:lang w:eastAsia="nl-NL"/>
        </w:rPr>
        <w:t>, 20</w:t>
      </w:r>
      <w:ins w:id="25" w:author="CEPT" w:date="2023-09-03T17:28:00Z">
        <w:r w:rsidR="005D2405">
          <w:rPr>
            <w:rFonts w:eastAsia="MS Mincho"/>
            <w:lang w:eastAsia="nl-NL"/>
          </w:rPr>
          <w:t>23</w:t>
        </w:r>
      </w:ins>
      <w:del w:id="26" w:author="CEPT" w:date="2023-09-03T17:28:00Z">
        <w:r w:rsidDel="005D2405">
          <w:rPr>
            <w:rFonts w:eastAsia="MS Mincho"/>
            <w:lang w:eastAsia="nl-NL"/>
          </w:rPr>
          <w:delText>19</w:delText>
        </w:r>
      </w:del>
      <w:r>
        <w:rPr>
          <w:rFonts w:eastAsia="MS Mincho"/>
          <w:lang w:eastAsia="nl-NL"/>
        </w:rPr>
        <w:t>),</w:t>
      </w:r>
    </w:p>
    <w:p w14:paraId="5D94218B" w14:textId="77777777" w:rsidR="007B6AE1" w:rsidRDefault="005C166E" w:rsidP="001032F1">
      <w:pPr>
        <w:pStyle w:val="Call"/>
        <w:rPr>
          <w:rFonts w:eastAsia="MS Mincho"/>
        </w:rPr>
      </w:pPr>
      <w:r>
        <w:rPr>
          <w:rFonts w:eastAsia="MS Mincho"/>
        </w:rPr>
        <w:t>considering</w:t>
      </w:r>
    </w:p>
    <w:p w14:paraId="16D7B8E6" w14:textId="77777777" w:rsidR="007B6AE1" w:rsidRDefault="005C166E" w:rsidP="001032F1">
      <w:pPr>
        <w:rPr>
          <w:rFonts w:eastAsia="MS Mincho"/>
        </w:rPr>
      </w:pPr>
      <w:r>
        <w:rPr>
          <w:rFonts w:eastAsia="MS Mincho"/>
          <w:i/>
          <w:iCs/>
          <w:lang w:eastAsia="de-DE"/>
        </w:rPr>
        <w:t>a)</w:t>
      </w:r>
      <w:r>
        <w:rPr>
          <w:rFonts w:eastAsia="MS Mincho"/>
          <w:lang w:eastAsia="ja-JP"/>
        </w:rPr>
        <w:tab/>
      </w:r>
      <w:r>
        <w:rPr>
          <w:rFonts w:eastAsia="MS Mincho"/>
        </w:rPr>
        <w:t>that Appendix </w:t>
      </w:r>
      <w:r>
        <w:rPr>
          <w:rFonts w:eastAsia="MS Mincho"/>
          <w:b/>
        </w:rPr>
        <w:t>18</w:t>
      </w:r>
      <w:r>
        <w:rPr>
          <w:rFonts w:eastAsia="MS Mincho"/>
        </w:rPr>
        <w:t xml:space="preserve"> identifies frequencies to be used for distress and safety communications and other maritime communications on an international basis;</w:t>
      </w:r>
    </w:p>
    <w:p w14:paraId="6CDD1C81" w14:textId="77777777" w:rsidR="007B6AE1" w:rsidRDefault="005C166E" w:rsidP="001032F1">
      <w:pPr>
        <w:rPr>
          <w:rFonts w:eastAsia="MS Mincho"/>
          <w:lang w:eastAsia="ja-JP"/>
        </w:rPr>
      </w:pPr>
      <w:r>
        <w:rPr>
          <w:rFonts w:eastAsia="MS Mincho"/>
          <w:i/>
          <w:iCs/>
          <w:lang w:eastAsia="de-DE"/>
        </w:rPr>
        <w:t>b)</w:t>
      </w:r>
      <w:r>
        <w:rPr>
          <w:rFonts w:eastAsia="MS Mincho"/>
        </w:rPr>
        <w:tab/>
        <w:t>that congestion on Appendix </w:t>
      </w:r>
      <w:r>
        <w:rPr>
          <w:rFonts w:eastAsia="MS Mincho"/>
          <w:b/>
        </w:rPr>
        <w:t>18</w:t>
      </w:r>
      <w:r>
        <w:rPr>
          <w:rFonts w:eastAsia="MS Mincho"/>
        </w:rPr>
        <w:t xml:space="preserve"> frequencies requires consideration of efficient new technologies;</w:t>
      </w:r>
    </w:p>
    <w:p w14:paraId="799B6F9B" w14:textId="77777777" w:rsidR="007B6AE1" w:rsidRDefault="005C166E" w:rsidP="001032F1">
      <w:pPr>
        <w:rPr>
          <w:rFonts w:eastAsia="MS Mincho"/>
        </w:rPr>
      </w:pPr>
      <w:r>
        <w:rPr>
          <w:rFonts w:eastAsia="MS Mincho"/>
          <w:i/>
        </w:rPr>
        <w:t>c)</w:t>
      </w:r>
      <w:r>
        <w:rPr>
          <w:rFonts w:eastAsia="MS Mincho"/>
        </w:rPr>
        <w:tab/>
        <w:t>that the ITU Radiocommunication Sector (ITU</w:t>
      </w:r>
      <w:r>
        <w:rPr>
          <w:rFonts w:eastAsia="MS Mincho"/>
        </w:rPr>
        <w:noBreakHyphen/>
        <w:t>R) is conducting ongoing studies on improving efficiency in the use of Appendix </w:t>
      </w:r>
      <w:r>
        <w:rPr>
          <w:rFonts w:eastAsia="MS Mincho"/>
          <w:b/>
        </w:rPr>
        <w:t>18</w:t>
      </w:r>
      <w:r>
        <w:rPr>
          <w:rFonts w:eastAsia="MS Mincho"/>
        </w:rPr>
        <w:t>;</w:t>
      </w:r>
    </w:p>
    <w:p w14:paraId="5B157921" w14:textId="77777777" w:rsidR="007B6AE1" w:rsidRDefault="005C166E" w:rsidP="001032F1">
      <w:pPr>
        <w:rPr>
          <w:rFonts w:eastAsia="MS Mincho"/>
        </w:rPr>
      </w:pPr>
      <w:r>
        <w:rPr>
          <w:rFonts w:eastAsia="MS Mincho"/>
          <w:i/>
        </w:rPr>
        <w:t>d)</w:t>
      </w:r>
      <w:r>
        <w:rPr>
          <w:rFonts w:eastAsia="MS Mincho"/>
        </w:rPr>
        <w:tab/>
        <w:t>that the use of digital technologies will make it possible to respond to the emerging demand for new uses and ease congestion;</w:t>
      </w:r>
    </w:p>
    <w:p w14:paraId="61D4CF83" w14:textId="77777777" w:rsidR="007B6AE1" w:rsidRDefault="005C166E" w:rsidP="001032F1">
      <w:pPr>
        <w:rPr>
          <w:rFonts w:eastAsia="MS Mincho"/>
        </w:rPr>
      </w:pPr>
      <w:r>
        <w:rPr>
          <w:rFonts w:eastAsia="MS Mincho"/>
          <w:i/>
        </w:rPr>
        <w:t>e)</w:t>
      </w:r>
      <w:r>
        <w:rPr>
          <w:rFonts w:eastAsia="MS Mincho"/>
        </w:rPr>
        <w:tab/>
        <w:t>that use of existing maritime mobile service (MMS) allocations, where practicable, for ship and port security and enhanced maritime safety would be preferable, particularly where international interoperability is required;</w:t>
      </w:r>
    </w:p>
    <w:p w14:paraId="3C29BD57" w14:textId="77777777" w:rsidR="007B6AE1" w:rsidRDefault="005C166E" w:rsidP="001032F1">
      <w:pPr>
        <w:rPr>
          <w:rFonts w:eastAsia="MS Mincho"/>
        </w:rPr>
      </w:pPr>
      <w:r>
        <w:rPr>
          <w:rFonts w:eastAsia="MS Mincho"/>
          <w:i/>
        </w:rPr>
        <w:t>f)</w:t>
      </w:r>
      <w:r>
        <w:rPr>
          <w:rFonts w:eastAsia="MS Mincho"/>
        </w:rPr>
        <w:tab/>
        <w:t>that changes made in Appendix </w:t>
      </w:r>
      <w:r>
        <w:rPr>
          <w:rFonts w:eastAsia="MS Mincho"/>
          <w:b/>
        </w:rPr>
        <w:t>18</w:t>
      </w:r>
      <w:r>
        <w:rPr>
          <w:rFonts w:eastAsia="MS Mincho"/>
        </w:rPr>
        <w:t xml:space="preserve"> should not prejudice the future use of these frequencies or the capabilities of systems or new applications required for use by the MMS;</w:t>
      </w:r>
    </w:p>
    <w:p w14:paraId="285189E6" w14:textId="77777777" w:rsidR="007B6AE1" w:rsidRDefault="005C166E" w:rsidP="001032F1">
      <w:pPr>
        <w:rPr>
          <w:rFonts w:eastAsia="MS Mincho"/>
          <w:lang w:eastAsia="de-DE"/>
        </w:rPr>
      </w:pPr>
      <w:r>
        <w:rPr>
          <w:rFonts w:eastAsia="MS Mincho"/>
          <w:i/>
        </w:rPr>
        <w:t>g)</w:t>
      </w:r>
      <w:r>
        <w:rPr>
          <w:rFonts w:eastAsia="MS Mincho"/>
          <w:lang w:eastAsia="de-DE"/>
        </w:rPr>
        <w:tab/>
        <w:t>that the International Maritime Organization (IMO) has initiated a regulatory scoping exercise for the use of maritime autonomous surface ships (MASS);</w:t>
      </w:r>
    </w:p>
    <w:p w14:paraId="5B24077B" w14:textId="77777777" w:rsidR="007B6AE1" w:rsidRDefault="005C166E" w:rsidP="001032F1">
      <w:pPr>
        <w:rPr>
          <w:rFonts w:eastAsia="MS Mincho"/>
          <w:lang w:eastAsia="de-DE"/>
        </w:rPr>
      </w:pPr>
      <w:r>
        <w:rPr>
          <w:rFonts w:eastAsia="MS Mincho"/>
          <w:i/>
          <w:lang w:eastAsia="de-DE"/>
        </w:rPr>
        <w:t>h)</w:t>
      </w:r>
      <w:r>
        <w:rPr>
          <w:rFonts w:eastAsia="MS Mincho"/>
          <w:lang w:eastAsia="de-DE"/>
        </w:rPr>
        <w:tab/>
        <w:t>that the International Association of Marine Aids to Navigation and Lighthouse Authorities (IALA) is developing ranging mode (R</w:t>
      </w:r>
      <w:r>
        <w:rPr>
          <w:rFonts w:eastAsia="MS Mincho"/>
          <w:lang w:eastAsia="de-DE"/>
        </w:rPr>
        <w:noBreakHyphen/>
        <w:t>Mode), which is a radionavigation system that is intended to provide a contingency system in case of temporary global navigation satellite system (GNSS) disruption, to support e</w:t>
      </w:r>
      <w:r>
        <w:rPr>
          <w:rFonts w:eastAsia="MS Mincho"/>
          <w:lang w:eastAsia="de-DE"/>
        </w:rPr>
        <w:noBreakHyphen/>
        <w:t>navigation,</w:t>
      </w:r>
    </w:p>
    <w:p w14:paraId="103FEC1A" w14:textId="77777777" w:rsidR="007B6AE1" w:rsidRDefault="005C166E" w:rsidP="001032F1">
      <w:pPr>
        <w:pStyle w:val="Call"/>
        <w:rPr>
          <w:rFonts w:eastAsia="MS Mincho"/>
        </w:rPr>
      </w:pPr>
      <w:r>
        <w:rPr>
          <w:rFonts w:eastAsia="MS Mincho"/>
        </w:rPr>
        <w:t>recognizing</w:t>
      </w:r>
    </w:p>
    <w:p w14:paraId="7F5162EE" w14:textId="77777777" w:rsidR="007B6AE1" w:rsidRDefault="005C166E" w:rsidP="001032F1">
      <w:pPr>
        <w:rPr>
          <w:rFonts w:eastAsia="MS Mincho"/>
        </w:rPr>
      </w:pPr>
      <w:r>
        <w:rPr>
          <w:rFonts w:eastAsia="MS Mincho"/>
          <w:i/>
          <w:iCs/>
        </w:rPr>
        <w:t>a)</w:t>
      </w:r>
      <w:r>
        <w:rPr>
          <w:rFonts w:eastAsia="MS Mincho"/>
          <w:i/>
          <w:iCs/>
        </w:rPr>
        <w:tab/>
      </w:r>
      <w:r>
        <w:rPr>
          <w:rFonts w:eastAsia="MS Mincho"/>
        </w:rPr>
        <w:t>that it is desirable to enhance maritime safety and ship and port security via spectrum-dependent systems;</w:t>
      </w:r>
    </w:p>
    <w:p w14:paraId="704D3B38" w14:textId="77777777" w:rsidR="007B6AE1" w:rsidRDefault="005C166E" w:rsidP="001032F1">
      <w:pPr>
        <w:rPr>
          <w:rFonts w:eastAsia="MS Mincho"/>
        </w:rPr>
      </w:pPr>
      <w:r>
        <w:rPr>
          <w:rFonts w:eastAsia="MS Mincho"/>
          <w:i/>
        </w:rPr>
        <w:t>b)</w:t>
      </w:r>
      <w:r>
        <w:rPr>
          <w:rFonts w:eastAsia="MS Mincho"/>
        </w:rPr>
        <w:tab/>
        <w:t>that ITU and relevant international organizations have initiated related studies on the use of digital technologies for maritime safety and ship and port security;</w:t>
      </w:r>
    </w:p>
    <w:p w14:paraId="5DE5CFCC" w14:textId="77777777" w:rsidR="007B6AE1" w:rsidRDefault="005C166E" w:rsidP="001032F1">
      <w:pPr>
        <w:rPr>
          <w:rFonts w:eastAsia="MS Mincho"/>
        </w:rPr>
      </w:pPr>
      <w:r>
        <w:rPr>
          <w:rFonts w:eastAsia="MS Mincho"/>
          <w:i/>
          <w:iCs/>
        </w:rPr>
        <w:t>c)</w:t>
      </w:r>
      <w:r>
        <w:rPr>
          <w:rFonts w:eastAsia="MS Mincho"/>
        </w:rPr>
        <w:tab/>
        <w:t>that studies will be required to provide a basis for considering possible regulatory provisions to improve maritime safety and ship and port security, which may need access to spectrum for experimental use;</w:t>
      </w:r>
    </w:p>
    <w:p w14:paraId="5461BA12" w14:textId="77777777" w:rsidR="007B6AE1" w:rsidRDefault="005C166E" w:rsidP="001032F1">
      <w:pPr>
        <w:rPr>
          <w:rFonts w:eastAsia="MS Mincho"/>
        </w:rPr>
      </w:pPr>
      <w:r>
        <w:rPr>
          <w:rFonts w:eastAsia="MS Mincho"/>
          <w:i/>
          <w:color w:val="000000"/>
        </w:rPr>
        <w:t>d)</w:t>
      </w:r>
      <w:r>
        <w:rPr>
          <w:rFonts w:eastAsia="MS Mincho"/>
        </w:rPr>
        <w:tab/>
        <w:t>that, in order to provide worldwide interoperability of equipment on ships, there should be harmonized technologies, or interoperable technologies, implemented under Appendix </w:t>
      </w:r>
      <w:r>
        <w:rPr>
          <w:rFonts w:eastAsia="MS Mincho"/>
          <w:b/>
          <w:color w:val="000000"/>
        </w:rPr>
        <w:t>18</w:t>
      </w:r>
      <w:r>
        <w:rPr>
          <w:rFonts w:eastAsia="MS Mincho"/>
        </w:rPr>
        <w:t>;</w:t>
      </w:r>
    </w:p>
    <w:p w14:paraId="442C3322" w14:textId="77777777" w:rsidR="007B6AE1" w:rsidRDefault="005C166E" w:rsidP="001032F1">
      <w:pPr>
        <w:rPr>
          <w:rFonts w:eastAsia="MS Mincho"/>
        </w:rPr>
      </w:pPr>
      <w:r>
        <w:rPr>
          <w:rFonts w:eastAsia="MS Mincho"/>
          <w:i/>
          <w:color w:val="000000"/>
        </w:rPr>
        <w:t>e)</w:t>
      </w:r>
      <w:r>
        <w:rPr>
          <w:rFonts w:eastAsia="MS Mincho"/>
        </w:rPr>
        <w:tab/>
        <w:t>that administrations’ and some relevant international organizations’ efforts to continue the development of R</w:t>
      </w:r>
      <w:r>
        <w:rPr>
          <w:rFonts w:eastAsia="MS Mincho"/>
        </w:rPr>
        <w:noBreakHyphen/>
        <w:t>Mode to support the implementation of e-navigation may require a review of the Radio Regulations,</w:t>
      </w:r>
    </w:p>
    <w:p w14:paraId="6EB27D16" w14:textId="77777777" w:rsidR="007B6AE1" w:rsidRDefault="005C166E" w:rsidP="001032F1">
      <w:pPr>
        <w:pStyle w:val="Call"/>
        <w:rPr>
          <w:rFonts w:eastAsia="MS Mincho"/>
        </w:rPr>
      </w:pPr>
      <w:r>
        <w:rPr>
          <w:rFonts w:eastAsia="MS Mincho"/>
        </w:rPr>
        <w:lastRenderedPageBreak/>
        <w:t>noting</w:t>
      </w:r>
    </w:p>
    <w:p w14:paraId="507597BF" w14:textId="09EA3CBE" w:rsidR="007B6AE1" w:rsidRDefault="005C166E" w:rsidP="001032F1">
      <w:pPr>
        <w:rPr>
          <w:rFonts w:eastAsia="MS Mincho"/>
        </w:rPr>
      </w:pPr>
      <w:r>
        <w:rPr>
          <w:rFonts w:eastAsia="MS Mincho"/>
          <w:i/>
        </w:rPr>
        <w:t>a)</w:t>
      </w:r>
      <w:r>
        <w:rPr>
          <w:rFonts w:eastAsia="MS Mincho"/>
        </w:rPr>
        <w:tab/>
        <w:t>that WRC</w:t>
      </w:r>
      <w:r>
        <w:rPr>
          <w:rFonts w:eastAsia="MS Mincho"/>
        </w:rPr>
        <w:noBreakHyphen/>
        <w:t>12, WRC</w:t>
      </w:r>
      <w:r>
        <w:rPr>
          <w:rFonts w:eastAsia="MS Mincho"/>
        </w:rPr>
        <w:noBreakHyphen/>
        <w:t xml:space="preserve">15 and </w:t>
      </w:r>
      <w:del w:id="27" w:author="CEPT" w:date="2023-09-03T17:29:00Z">
        <w:r w:rsidDel="00375BC1">
          <w:rPr>
            <w:rFonts w:eastAsia="MS Mincho"/>
          </w:rPr>
          <w:delText>this conference</w:delText>
        </w:r>
      </w:del>
      <w:ins w:id="28" w:author="CEPT" w:date="2023-09-03T17:29:00Z">
        <w:r w:rsidR="00375BC1">
          <w:rPr>
            <w:rFonts w:eastAsia="MS Mincho"/>
          </w:rPr>
          <w:t>WRC-19</w:t>
        </w:r>
      </w:ins>
      <w:r>
        <w:rPr>
          <w:rFonts w:eastAsia="MS Mincho"/>
        </w:rPr>
        <w:t xml:space="preserve"> have reviewed Appendix </w:t>
      </w:r>
      <w:r>
        <w:rPr>
          <w:rFonts w:eastAsia="MS Mincho"/>
          <w:b/>
        </w:rPr>
        <w:t>18</w:t>
      </w:r>
      <w:r>
        <w:rPr>
          <w:rFonts w:eastAsia="MS Mincho"/>
        </w:rPr>
        <w:t xml:space="preserve"> to improve use and efficiency for data communication using digital systems;</w:t>
      </w:r>
    </w:p>
    <w:p w14:paraId="4A4B63CF" w14:textId="77777777" w:rsidR="007B6AE1" w:rsidRDefault="005C166E" w:rsidP="001032F1">
      <w:pPr>
        <w:rPr>
          <w:rFonts w:eastAsia="MS Mincho"/>
        </w:rPr>
      </w:pPr>
      <w:r>
        <w:rPr>
          <w:rFonts w:eastAsia="MS Mincho"/>
          <w:i/>
        </w:rPr>
        <w:t>b)</w:t>
      </w:r>
      <w:r>
        <w:rPr>
          <w:rFonts w:eastAsia="MS Mincho"/>
        </w:rPr>
        <w:tab/>
        <w:t xml:space="preserve">that maritime on-board communication systems have implemented digital technologies for voice communication </w:t>
      </w:r>
      <w:r>
        <w:rPr>
          <w:rFonts w:eastAsia="MS Mincho"/>
          <w:lang w:eastAsia="de-DE"/>
        </w:rPr>
        <w:t>as described in Recommendation ITU</w:t>
      </w:r>
      <w:r>
        <w:rPr>
          <w:rFonts w:eastAsia="MS Mincho"/>
          <w:lang w:eastAsia="de-DE"/>
        </w:rPr>
        <w:noBreakHyphen/>
        <w:t xml:space="preserve">R M.1174 to improve efficient use of the </w:t>
      </w:r>
      <w:r>
        <w:rPr>
          <w:rFonts w:eastAsia="MS Mincho"/>
        </w:rPr>
        <w:t>frequency band 450-470 MHz</w:t>
      </w:r>
      <w:r>
        <w:rPr>
          <w:rFonts w:eastAsia="MS Mincho"/>
          <w:lang w:eastAsia="de-DE"/>
        </w:rPr>
        <w:t>;</w:t>
      </w:r>
    </w:p>
    <w:p w14:paraId="4940EBD8" w14:textId="77777777" w:rsidR="007B6AE1" w:rsidRDefault="005C166E" w:rsidP="001032F1">
      <w:pPr>
        <w:rPr>
          <w:rFonts w:eastAsia="MS Mincho"/>
        </w:rPr>
      </w:pPr>
      <w:r>
        <w:rPr>
          <w:rFonts w:eastAsia="MS Mincho"/>
          <w:i/>
          <w:color w:val="000000"/>
        </w:rPr>
        <w:t>c)</w:t>
      </w:r>
      <w:r>
        <w:rPr>
          <w:rFonts w:eastAsia="MS Mincho"/>
        </w:rPr>
        <w:tab/>
        <w:t>that digital systems have been implemented in the land mobile service,</w:t>
      </w:r>
    </w:p>
    <w:p w14:paraId="5AA489AB" w14:textId="77777777" w:rsidR="007B6AE1" w:rsidRDefault="005C166E" w:rsidP="001032F1">
      <w:pPr>
        <w:pStyle w:val="Call"/>
        <w:rPr>
          <w:rFonts w:eastAsia="MS Mincho"/>
        </w:rPr>
      </w:pPr>
      <w:r>
        <w:rPr>
          <w:rFonts w:eastAsia="MS Mincho"/>
        </w:rPr>
        <w:t>noting further</w:t>
      </w:r>
    </w:p>
    <w:p w14:paraId="75425AE8" w14:textId="5EE8FE8D" w:rsidR="007B6AE1" w:rsidRDefault="005C166E" w:rsidP="001032F1">
      <w:pPr>
        <w:rPr>
          <w:rFonts w:eastAsia="MS Mincho"/>
        </w:rPr>
      </w:pPr>
      <w:r>
        <w:rPr>
          <w:rFonts w:eastAsia="MS Mincho"/>
        </w:rPr>
        <w:t>that WRC</w:t>
      </w:r>
      <w:r>
        <w:rPr>
          <w:rFonts w:eastAsia="MS Mincho"/>
        </w:rPr>
        <w:noBreakHyphen/>
        <w:t>12, WRC</w:t>
      </w:r>
      <w:r>
        <w:rPr>
          <w:rFonts w:eastAsia="MS Mincho"/>
        </w:rPr>
        <w:noBreakHyphen/>
        <w:t xml:space="preserve">15 and </w:t>
      </w:r>
      <w:del w:id="29" w:author="CEPT" w:date="2023-09-03T17:29:00Z">
        <w:r w:rsidDel="009003FD">
          <w:rPr>
            <w:rFonts w:eastAsia="MS Mincho"/>
          </w:rPr>
          <w:delText>this conference</w:delText>
        </w:r>
      </w:del>
      <w:ins w:id="30" w:author="CEPT" w:date="2023-09-03T17:29:00Z">
        <w:r w:rsidR="009003FD">
          <w:rPr>
            <w:rFonts w:eastAsia="MS Mincho"/>
          </w:rPr>
          <w:t>WRC-19</w:t>
        </w:r>
      </w:ins>
      <w:r>
        <w:rPr>
          <w:rFonts w:eastAsia="MS Mincho"/>
        </w:rPr>
        <w:t xml:space="preserve"> have reviewed Appendix </w:t>
      </w:r>
      <w:r>
        <w:rPr>
          <w:rFonts w:eastAsia="MS Mincho"/>
          <w:b/>
          <w:color w:val="000000"/>
        </w:rPr>
        <w:t>18</w:t>
      </w:r>
      <w:r>
        <w:rPr>
          <w:rFonts w:eastAsia="MS Mincho"/>
        </w:rPr>
        <w:t xml:space="preserve"> to improve efficiency and introduce frequency bands for new digital technology for data communication, e.g. for the introduction of the VHF data exchange system (VDES),</w:t>
      </w:r>
    </w:p>
    <w:p w14:paraId="46369FF6" w14:textId="738D148F" w:rsidR="00341D3C" w:rsidRDefault="007D5D05" w:rsidP="00341D3C">
      <w:pPr>
        <w:pStyle w:val="Call"/>
        <w:rPr>
          <w:moveTo w:id="31" w:author="CEPT" w:date="2023-09-03T17:30:00Z"/>
          <w:rFonts w:eastAsia="MS Mincho"/>
        </w:rPr>
      </w:pPr>
      <w:ins w:id="32" w:author="CEPT" w:date="2023-09-04T00:05:00Z">
        <w:r>
          <w:rPr>
            <w:rFonts w:eastAsia="MS Mincho"/>
          </w:rPr>
          <w:t xml:space="preserve">resolves to </w:t>
        </w:r>
      </w:ins>
      <w:moveToRangeStart w:id="33" w:author="CEPT" w:date="2023-09-03T17:30:00Z" w:name="move144654619"/>
      <w:moveTo w:id="34" w:author="CEPT" w:date="2023-09-03T17:30:00Z">
        <w:r w:rsidR="00341D3C">
          <w:rPr>
            <w:rFonts w:eastAsia="MS Mincho"/>
          </w:rPr>
          <w:t>invite ITU</w:t>
        </w:r>
      </w:moveTo>
      <w:ins w:id="35" w:author="CEPT" w:date="2023-09-03T17:30:00Z">
        <w:r w:rsidR="00341D3C">
          <w:rPr>
            <w:rFonts w:eastAsia="MS Mincho"/>
          </w:rPr>
          <w:t xml:space="preserve">-R </w:t>
        </w:r>
        <w:r w:rsidR="006B5BC3">
          <w:rPr>
            <w:rFonts w:eastAsia="MS Mincho"/>
          </w:rPr>
          <w:t xml:space="preserve">to </w:t>
        </w:r>
      </w:ins>
      <w:ins w:id="36" w:author="CEPT" w:date="2023-09-04T00:04:00Z">
        <w:r w:rsidR="00FA31B3">
          <w:rPr>
            <w:rFonts w:eastAsia="MS Mincho"/>
          </w:rPr>
          <w:t>c</w:t>
        </w:r>
      </w:ins>
      <w:ins w:id="37" w:author="CEPT" w:date="2023-09-04T00:05:00Z">
        <w:r w:rsidR="00FA31B3">
          <w:rPr>
            <w:rFonts w:eastAsia="MS Mincho"/>
          </w:rPr>
          <w:t>omplete</w:t>
        </w:r>
      </w:ins>
      <w:ins w:id="38" w:author="CEPT" w:date="2023-09-03T17:30:00Z">
        <w:r w:rsidR="006B5BC3">
          <w:rPr>
            <w:rFonts w:eastAsia="MS Mincho"/>
          </w:rPr>
          <w:t xml:space="preserve"> in time for WRC-31</w:t>
        </w:r>
      </w:ins>
    </w:p>
    <w:p w14:paraId="38A36A9F" w14:textId="721DA5D9" w:rsidR="00341D3C" w:rsidRDefault="00341D3C" w:rsidP="00341D3C">
      <w:pPr>
        <w:rPr>
          <w:moveTo w:id="39" w:author="CEPT" w:date="2023-09-03T17:30:00Z"/>
          <w:rFonts w:eastAsia="MS Mincho"/>
        </w:rPr>
      </w:pPr>
      <w:moveTo w:id="40" w:author="CEPT" w:date="2023-09-03T17:30:00Z">
        <w:r>
          <w:rPr>
            <w:rFonts w:eastAsia="MS Mincho"/>
          </w:rPr>
          <w:t xml:space="preserve">studies to determine the necessary regulatory provisions and spectrum needs according to </w:t>
        </w:r>
        <w:r>
          <w:rPr>
            <w:rFonts w:eastAsia="MS Mincho"/>
            <w:i/>
            <w:iCs/>
          </w:rPr>
          <w:t>resolves to invite the 20</w:t>
        </w:r>
      </w:moveTo>
      <w:ins w:id="41" w:author="CEPT" w:date="2023-09-03T17:31:00Z">
        <w:r w:rsidR="006B5BC3">
          <w:rPr>
            <w:rFonts w:eastAsia="MS Mincho"/>
            <w:i/>
            <w:iCs/>
          </w:rPr>
          <w:t>31</w:t>
        </w:r>
      </w:ins>
      <w:moveTo w:id="42" w:author="CEPT" w:date="2023-09-03T17:30:00Z">
        <w:r>
          <w:rPr>
            <w:rFonts w:eastAsia="MS Mincho"/>
            <w:i/>
            <w:iCs/>
          </w:rPr>
          <w:t xml:space="preserve"> World Radiocommunication Conference</w:t>
        </w:r>
        <w:r>
          <w:rPr>
            <w:rFonts w:eastAsia="MS Mincho"/>
          </w:rPr>
          <w:t>,</w:t>
        </w:r>
      </w:moveTo>
    </w:p>
    <w:moveToRangeEnd w:id="33"/>
    <w:p w14:paraId="0DA664CE" w14:textId="79C00E2A" w:rsidR="007B6AE1" w:rsidRDefault="005C166E" w:rsidP="001032F1">
      <w:pPr>
        <w:pStyle w:val="Call"/>
        <w:rPr>
          <w:rFonts w:eastAsia="MS Mincho"/>
        </w:rPr>
      </w:pPr>
      <w:r>
        <w:rPr>
          <w:rFonts w:eastAsia="MS Mincho"/>
        </w:rPr>
        <w:t xml:space="preserve">resolves to invite the </w:t>
      </w:r>
      <w:del w:id="43" w:author="CEPT" w:date="2023-09-04T00:07:00Z">
        <w:r w:rsidDel="000E0784">
          <w:rPr>
            <w:rFonts w:eastAsia="MS Mincho"/>
          </w:rPr>
          <w:delText xml:space="preserve">2027 </w:delText>
        </w:r>
      </w:del>
      <w:ins w:id="44" w:author="CEPT" w:date="2023-09-04T00:07:00Z">
        <w:r w:rsidR="000E0784">
          <w:rPr>
            <w:rFonts w:eastAsia="MS Mincho"/>
          </w:rPr>
          <w:t xml:space="preserve">2031 </w:t>
        </w:r>
      </w:ins>
      <w:r>
        <w:rPr>
          <w:rFonts w:eastAsia="MS Mincho"/>
        </w:rPr>
        <w:t>World Radiocommunication Conference</w:t>
      </w:r>
    </w:p>
    <w:p w14:paraId="4375E351" w14:textId="1BF72E55" w:rsidR="007B6AE1" w:rsidRDefault="005C166E" w:rsidP="001032F1">
      <w:pPr>
        <w:rPr>
          <w:rFonts w:eastAsia="MS Mincho"/>
        </w:rPr>
      </w:pPr>
      <w:r>
        <w:rPr>
          <w:rFonts w:eastAsia="MS Mincho"/>
        </w:rPr>
        <w:t>1</w:t>
      </w:r>
      <w:r>
        <w:rPr>
          <w:rFonts w:eastAsia="MS Mincho"/>
        </w:rPr>
        <w:tab/>
        <w:t>to consider</w:t>
      </w:r>
      <w:ins w:id="45" w:author="CEPT" w:date="2023-09-03T17:31:00Z">
        <w:r w:rsidR="003C6176">
          <w:rPr>
            <w:rFonts w:eastAsia="MS Mincho"/>
          </w:rPr>
          <w:t>, based on the results o</w:t>
        </w:r>
      </w:ins>
      <w:ins w:id="46" w:author="CEPT" w:date="2023-09-03T17:32:00Z">
        <w:r w:rsidR="003C6176">
          <w:rPr>
            <w:rFonts w:eastAsia="MS Mincho"/>
          </w:rPr>
          <w:t>f studies,</w:t>
        </w:r>
      </w:ins>
      <w:r>
        <w:rPr>
          <w:rFonts w:eastAsia="MS Mincho"/>
        </w:rPr>
        <w:t xml:space="preserve"> possible changes to Appendix </w:t>
      </w:r>
      <w:r>
        <w:rPr>
          <w:rFonts w:eastAsia="MS Mincho"/>
          <w:b/>
          <w:color w:val="000000"/>
        </w:rPr>
        <w:t>18</w:t>
      </w:r>
      <w:r>
        <w:rPr>
          <w:rFonts w:eastAsia="MS Mincho"/>
        </w:rPr>
        <w:t xml:space="preserve"> in order to enable use in the MMS for future implementation of new technologies, for improving efficient use of the maritime frequency bands;</w:t>
      </w:r>
    </w:p>
    <w:p w14:paraId="1C9E61E9" w14:textId="13D1FF5B" w:rsidR="007B6AE1" w:rsidRDefault="005C166E" w:rsidP="001032F1">
      <w:pPr>
        <w:rPr>
          <w:rFonts w:eastAsia="MS Mincho"/>
        </w:rPr>
      </w:pPr>
      <w:r>
        <w:rPr>
          <w:rFonts w:eastAsia="MS Mincho"/>
        </w:rPr>
        <w:t>2</w:t>
      </w:r>
      <w:r>
        <w:rPr>
          <w:rFonts w:eastAsia="MS Mincho"/>
        </w:rPr>
        <w:tab/>
        <w:t>to consider</w:t>
      </w:r>
      <w:ins w:id="47" w:author="CEPT" w:date="2023-09-03T17:32:00Z">
        <w:r w:rsidR="008F34B7">
          <w:rPr>
            <w:rFonts w:eastAsia="MS Mincho"/>
          </w:rPr>
          <w:t>, based on the results of studies,</w:t>
        </w:r>
      </w:ins>
      <w:r>
        <w:rPr>
          <w:rFonts w:eastAsia="MS Mincho"/>
        </w:rPr>
        <w:t xml:space="preserve"> possible changes to the Radio Regulations for implementation of R</w:t>
      </w:r>
      <w:r>
        <w:rPr>
          <w:rFonts w:eastAsia="MS Mincho"/>
        </w:rPr>
        <w:noBreakHyphen/>
        <w:t>Mode as a new maritime radionavigation service,</w:t>
      </w:r>
    </w:p>
    <w:p w14:paraId="031EE610" w14:textId="77777777" w:rsidR="007B6AE1" w:rsidRDefault="005C166E" w:rsidP="001032F1">
      <w:pPr>
        <w:pStyle w:val="Call"/>
        <w:rPr>
          <w:rFonts w:eastAsia="MS Mincho"/>
        </w:rPr>
      </w:pPr>
      <w:r>
        <w:rPr>
          <w:rFonts w:eastAsia="MS Mincho"/>
        </w:rPr>
        <w:t>invites</w:t>
      </w:r>
      <w:r>
        <w:t xml:space="preserve"> relevant international organizations</w:t>
      </w:r>
    </w:p>
    <w:p w14:paraId="536CB30D" w14:textId="77777777" w:rsidR="007B6AE1" w:rsidRDefault="005C166E" w:rsidP="001032F1">
      <w:r>
        <w:t>to participate actively in the studies by providing requirements and information that should be taken into account in ITU</w:t>
      </w:r>
      <w:r>
        <w:noBreakHyphen/>
        <w:t>R studies,</w:t>
      </w:r>
    </w:p>
    <w:p w14:paraId="0C1DDF42" w14:textId="4420F8CE" w:rsidR="007B6AE1" w:rsidDel="00341D3C" w:rsidRDefault="005C166E" w:rsidP="001032F1">
      <w:pPr>
        <w:pStyle w:val="Call"/>
        <w:rPr>
          <w:moveFrom w:id="48" w:author="CEPT" w:date="2023-09-03T17:30:00Z"/>
          <w:rFonts w:eastAsia="MS Mincho"/>
        </w:rPr>
      </w:pPr>
      <w:moveFromRangeStart w:id="49" w:author="CEPT" w:date="2023-09-03T17:30:00Z" w:name="move144654619"/>
      <w:moveFrom w:id="50" w:author="CEPT" w:date="2023-09-03T17:30:00Z">
        <w:r w:rsidDel="00341D3C">
          <w:rPr>
            <w:rFonts w:eastAsia="MS Mincho"/>
          </w:rPr>
          <w:t>invites the ITU Radiocommunication Sector</w:t>
        </w:r>
      </w:moveFrom>
    </w:p>
    <w:p w14:paraId="710A8FCF" w14:textId="740A323F" w:rsidR="007B6AE1" w:rsidDel="00341D3C" w:rsidRDefault="005C166E" w:rsidP="001032F1">
      <w:pPr>
        <w:rPr>
          <w:moveFrom w:id="51" w:author="CEPT" w:date="2023-09-03T17:30:00Z"/>
          <w:rFonts w:eastAsia="MS Mincho"/>
        </w:rPr>
      </w:pPr>
      <w:moveFrom w:id="52" w:author="CEPT" w:date="2023-09-03T17:30:00Z">
        <w:r w:rsidDel="00341D3C">
          <w:rPr>
            <w:rFonts w:eastAsia="MS Mincho"/>
          </w:rPr>
          <w:t xml:space="preserve">to conduct studies to determine the necessary regulatory provisions and spectrum needs according to </w:t>
        </w:r>
        <w:r w:rsidDel="00341D3C">
          <w:rPr>
            <w:rFonts w:eastAsia="MS Mincho"/>
            <w:i/>
            <w:iCs/>
          </w:rPr>
          <w:t>resolves to invite the 2027 World Radiocommunication Conference</w:t>
        </w:r>
        <w:r w:rsidDel="00341D3C">
          <w:rPr>
            <w:rFonts w:eastAsia="MS Mincho"/>
          </w:rPr>
          <w:t>,</w:t>
        </w:r>
      </w:moveFrom>
    </w:p>
    <w:moveFromRangeEnd w:id="49"/>
    <w:p w14:paraId="3D3BF82D" w14:textId="77777777" w:rsidR="007B6AE1" w:rsidRDefault="005C166E" w:rsidP="001032F1">
      <w:pPr>
        <w:pStyle w:val="Call"/>
        <w:rPr>
          <w:rFonts w:eastAsia="MS Mincho"/>
        </w:rPr>
      </w:pPr>
      <w:r>
        <w:rPr>
          <w:rFonts w:eastAsia="MS Mincho"/>
        </w:rPr>
        <w:t>instructs the Secretary-General</w:t>
      </w:r>
    </w:p>
    <w:p w14:paraId="40ACB97A" w14:textId="77777777" w:rsidR="007B6AE1" w:rsidRDefault="005C166E" w:rsidP="001032F1">
      <w:pPr>
        <w:rPr>
          <w:rFonts w:eastAsia="MS Mincho"/>
          <w:lang w:eastAsia="nl-NL"/>
        </w:rPr>
      </w:pPr>
      <w:r>
        <w:rPr>
          <w:rFonts w:eastAsia="MS Mincho"/>
          <w:lang w:eastAsia="nl-NL"/>
        </w:rPr>
        <w:t>to bring this Resolution to the attention of IMO and other international and regional organizations concerned.</w:t>
      </w:r>
    </w:p>
    <w:p w14:paraId="4C2A128C" w14:textId="77777777" w:rsidR="005C42B1" w:rsidRDefault="005C42B1">
      <w:pPr>
        <w:tabs>
          <w:tab w:val="clear" w:pos="1134"/>
          <w:tab w:val="clear" w:pos="1871"/>
          <w:tab w:val="clear" w:pos="2268"/>
        </w:tabs>
        <w:overflowPunct/>
        <w:autoSpaceDE/>
        <w:autoSpaceDN/>
        <w:adjustRightInd/>
        <w:spacing w:before="0"/>
        <w:textAlignment w:val="auto"/>
        <w:rPr>
          <w:b/>
        </w:rPr>
      </w:pPr>
      <w:r>
        <w:rPr>
          <w:b/>
        </w:rPr>
        <w:br w:type="page"/>
      </w:r>
    </w:p>
    <w:p w14:paraId="5FFFE328" w14:textId="4B572865" w:rsidR="00C60D1A" w:rsidRDefault="00C60D1A" w:rsidP="00C60D1A">
      <w:pPr>
        <w:pStyle w:val="Annextitle"/>
      </w:pPr>
      <w:r>
        <w:lastRenderedPageBreak/>
        <w:t>Proposals on a</w:t>
      </w:r>
      <w:r w:rsidR="003449E0">
        <w:t xml:space="preserve"> preliminary agenda</w:t>
      </w:r>
      <w:r>
        <w:t xml:space="preserve"> item for WRC-</w:t>
      </w:r>
      <w:r w:rsidR="00B52060">
        <w:t>31</w:t>
      </w:r>
    </w:p>
    <w:tbl>
      <w:tblPr>
        <w:tblpPr w:leftFromText="180" w:rightFromText="180" w:vertAnchor="text" w:tblpX="-84" w:tblpY="1"/>
        <w:tblOverlap w:val="never"/>
        <w:tblW w:w="9723" w:type="dxa"/>
        <w:tblLook w:val="04A0" w:firstRow="1" w:lastRow="0" w:firstColumn="1" w:lastColumn="0" w:noHBand="0" w:noVBand="1"/>
      </w:tblPr>
      <w:tblGrid>
        <w:gridCol w:w="4897"/>
        <w:gridCol w:w="4826"/>
      </w:tblGrid>
      <w:tr w:rsidR="00C60D1A" w14:paraId="68CAEFE9" w14:textId="77777777" w:rsidTr="001032F1">
        <w:trPr>
          <w:cantSplit/>
        </w:trPr>
        <w:tc>
          <w:tcPr>
            <w:tcW w:w="9723" w:type="dxa"/>
            <w:gridSpan w:val="2"/>
            <w:hideMark/>
          </w:tcPr>
          <w:p w14:paraId="76BA6BEA" w14:textId="29F24B8B" w:rsidR="00C60D1A" w:rsidRDefault="00C60D1A" w:rsidP="001032F1">
            <w:pPr>
              <w:keepNext/>
              <w:spacing w:before="240"/>
              <w:rPr>
                <w:b/>
                <w:bCs/>
                <w:lang w:val="en-US"/>
              </w:rPr>
            </w:pPr>
            <w:r>
              <w:rPr>
                <w:b/>
                <w:bCs/>
                <w:lang w:val="en-US"/>
              </w:rPr>
              <w:t>Subject:</w:t>
            </w:r>
            <w:r w:rsidR="00E16F37">
              <w:t xml:space="preserve"> </w:t>
            </w:r>
            <w:r w:rsidR="00E16F37" w:rsidRPr="00E16F37">
              <w:rPr>
                <w:b/>
                <w:color w:val="000000"/>
                <w:szCs w:val="24"/>
              </w:rPr>
              <w:t>Improvement of the utilization of the VHF maritime frequencies in Appendix 18</w:t>
            </w:r>
          </w:p>
        </w:tc>
      </w:tr>
      <w:tr w:rsidR="00C60D1A" w14:paraId="7DB63D94" w14:textId="77777777" w:rsidTr="001032F1">
        <w:trPr>
          <w:cantSplit/>
        </w:trPr>
        <w:tc>
          <w:tcPr>
            <w:tcW w:w="9723" w:type="dxa"/>
            <w:gridSpan w:val="2"/>
            <w:tcBorders>
              <w:top w:val="nil"/>
              <w:left w:val="nil"/>
              <w:bottom w:val="single" w:sz="4" w:space="0" w:color="auto"/>
              <w:right w:val="nil"/>
            </w:tcBorders>
            <w:hideMark/>
          </w:tcPr>
          <w:p w14:paraId="4C6299E1" w14:textId="77777777" w:rsidR="00C60D1A" w:rsidRDefault="00C60D1A" w:rsidP="001032F1">
            <w:pPr>
              <w:keepNext/>
              <w:spacing w:before="240" w:after="120"/>
              <w:rPr>
                <w:b/>
                <w:i/>
                <w:color w:val="000000"/>
                <w:lang w:val="en-US"/>
              </w:rPr>
            </w:pPr>
            <w:r>
              <w:rPr>
                <w:b/>
                <w:bCs/>
                <w:lang w:val="en-US"/>
              </w:rPr>
              <w:t xml:space="preserve">Origin: </w:t>
            </w:r>
            <w:r w:rsidRPr="00FE6E4C">
              <w:rPr>
                <w:lang w:val="en-US"/>
              </w:rPr>
              <w:t>CEPT</w:t>
            </w:r>
          </w:p>
        </w:tc>
      </w:tr>
      <w:tr w:rsidR="00C60D1A" w14:paraId="4962AA9C" w14:textId="77777777" w:rsidTr="001032F1">
        <w:trPr>
          <w:cantSplit/>
        </w:trPr>
        <w:tc>
          <w:tcPr>
            <w:tcW w:w="9723" w:type="dxa"/>
            <w:gridSpan w:val="2"/>
            <w:tcBorders>
              <w:top w:val="single" w:sz="4" w:space="0" w:color="auto"/>
              <w:left w:val="nil"/>
              <w:bottom w:val="single" w:sz="4" w:space="0" w:color="auto"/>
              <w:right w:val="nil"/>
            </w:tcBorders>
          </w:tcPr>
          <w:p w14:paraId="536545BC" w14:textId="77777777" w:rsidR="00C60D1A" w:rsidRDefault="00C60D1A" w:rsidP="001032F1">
            <w:pPr>
              <w:keepNext/>
              <w:rPr>
                <w:b/>
                <w:iCs/>
                <w:color w:val="000000"/>
                <w:lang w:val="en-US"/>
              </w:rPr>
            </w:pPr>
            <w:r>
              <w:rPr>
                <w:b/>
                <w:i/>
                <w:color w:val="000000"/>
                <w:lang w:val="en-US"/>
              </w:rPr>
              <w:t>Proposal</w:t>
            </w:r>
            <w:r>
              <w:rPr>
                <w:b/>
                <w:iCs/>
                <w:color w:val="000000"/>
                <w:lang w:val="en-US"/>
              </w:rPr>
              <w:t>:</w:t>
            </w:r>
          </w:p>
          <w:p w14:paraId="6F311795" w14:textId="31C154D8" w:rsidR="00C60D1A" w:rsidRDefault="009777C2" w:rsidP="001032F1">
            <w:pPr>
              <w:keepNext/>
              <w:rPr>
                <w:b/>
                <w:i/>
                <w:lang w:val="en-US"/>
              </w:rPr>
            </w:pPr>
            <w:r>
              <w:t>T</w:t>
            </w:r>
            <w:r w:rsidRPr="00DC2CE4">
              <w:t xml:space="preserve">o consider improving the utilization of the VHF maritime frequencies in Appendix </w:t>
            </w:r>
            <w:r w:rsidRPr="009777C2">
              <w:rPr>
                <w:b/>
                <w:bCs/>
              </w:rPr>
              <w:t>18</w:t>
            </w:r>
            <w:r w:rsidRPr="00DC2CE4">
              <w:t xml:space="preserve">, in accordance with Resolution </w:t>
            </w:r>
            <w:r>
              <w:rPr>
                <w:rFonts w:eastAsia="MS Mincho"/>
                <w:b/>
                <w:bCs/>
                <w:kern w:val="2"/>
                <w:szCs w:val="24"/>
                <w:lang w:val="en-US" w:eastAsia="ja-JP"/>
              </w:rPr>
              <w:t>363</w:t>
            </w:r>
            <w:r w:rsidRPr="00187C4D">
              <w:rPr>
                <w:rFonts w:eastAsia="MS Mincho"/>
                <w:kern w:val="2"/>
                <w:szCs w:val="24"/>
                <w:lang w:val="en-US" w:eastAsia="ja-JP"/>
              </w:rPr>
              <w:t xml:space="preserve"> </w:t>
            </w:r>
            <w:r w:rsidRPr="000450A5">
              <w:rPr>
                <w:rFonts w:eastAsia="MS Mincho"/>
                <w:b/>
                <w:kern w:val="2"/>
                <w:szCs w:val="24"/>
                <w:lang w:val="en-US" w:eastAsia="ja-JP"/>
              </w:rPr>
              <w:t>(Rev.WRC-</w:t>
            </w:r>
            <w:r w:rsidR="00C60D1A" w:rsidRPr="00BB3C40">
              <w:rPr>
                <w:b/>
                <w:color w:val="000000"/>
                <w:lang w:val="en-US"/>
              </w:rPr>
              <w:t>23)</w:t>
            </w:r>
          </w:p>
        </w:tc>
      </w:tr>
      <w:tr w:rsidR="00C60D1A" w14:paraId="3DB8173B" w14:textId="77777777" w:rsidTr="001032F1">
        <w:trPr>
          <w:cantSplit/>
        </w:trPr>
        <w:tc>
          <w:tcPr>
            <w:tcW w:w="9723" w:type="dxa"/>
            <w:gridSpan w:val="2"/>
            <w:tcBorders>
              <w:top w:val="single" w:sz="4" w:space="0" w:color="auto"/>
              <w:left w:val="nil"/>
              <w:bottom w:val="single" w:sz="4" w:space="0" w:color="auto"/>
              <w:right w:val="nil"/>
            </w:tcBorders>
          </w:tcPr>
          <w:p w14:paraId="693809B2" w14:textId="77777777" w:rsidR="00C60D1A" w:rsidRDefault="00C60D1A" w:rsidP="001032F1">
            <w:pPr>
              <w:keepNext/>
              <w:rPr>
                <w:b/>
                <w:i/>
                <w:color w:val="000000"/>
                <w:lang w:val="en-US"/>
              </w:rPr>
            </w:pPr>
            <w:r>
              <w:rPr>
                <w:b/>
                <w:i/>
                <w:color w:val="000000"/>
                <w:lang w:val="en-US"/>
              </w:rPr>
              <w:t>Background/reason</w:t>
            </w:r>
            <w:r>
              <w:rPr>
                <w:b/>
                <w:iCs/>
                <w:color w:val="000000"/>
                <w:lang w:val="en-US"/>
              </w:rPr>
              <w:t>:</w:t>
            </w:r>
          </w:p>
          <w:p w14:paraId="35710B76" w14:textId="3CD18A53" w:rsidR="006C0680" w:rsidRPr="00187C4D" w:rsidRDefault="006C0680" w:rsidP="006C0680">
            <w:pPr>
              <w:keepNext/>
              <w:jc w:val="both"/>
              <w:rPr>
                <w:rFonts w:eastAsia="MS Mincho"/>
                <w:kern w:val="2"/>
                <w:szCs w:val="24"/>
                <w:lang w:val="en-US" w:eastAsia="ja-JP"/>
              </w:rPr>
            </w:pPr>
            <w:r w:rsidRPr="00187C4D">
              <w:rPr>
                <w:rFonts w:eastAsia="MS Mincho" w:hint="eastAsia"/>
                <w:kern w:val="2"/>
                <w:szCs w:val="24"/>
                <w:lang w:val="en-US" w:eastAsia="ja-JP"/>
              </w:rPr>
              <w:t>Maritime radiotelephone</w:t>
            </w:r>
            <w:r w:rsidRPr="00187C4D">
              <w:rPr>
                <w:rFonts w:eastAsia="MS Mincho"/>
                <w:kern w:val="2"/>
                <w:szCs w:val="24"/>
                <w:lang w:val="en-US" w:eastAsia="ja-JP"/>
              </w:rPr>
              <w:t xml:space="preserve"> communications using the marine VHF frequency band (channelized in Appendix </w:t>
            </w:r>
            <w:r w:rsidRPr="00D80659">
              <w:rPr>
                <w:rFonts w:eastAsia="MS Mincho"/>
                <w:b/>
                <w:bCs/>
                <w:kern w:val="2"/>
                <w:szCs w:val="24"/>
                <w:lang w:val="en-US" w:eastAsia="ja-JP"/>
              </w:rPr>
              <w:t>18</w:t>
            </w:r>
            <w:r w:rsidRPr="00187C4D">
              <w:rPr>
                <w:rFonts w:eastAsia="MS Mincho"/>
                <w:kern w:val="2"/>
                <w:szCs w:val="24"/>
                <w:lang w:val="en-US" w:eastAsia="ja-JP"/>
              </w:rPr>
              <w:t>) were introduced in the early 1960s based on 25 kHz channel spacing and use of several duplex channels. Appendix </w:t>
            </w:r>
            <w:r w:rsidRPr="00784173">
              <w:rPr>
                <w:rFonts w:eastAsia="MS Mincho"/>
                <w:b/>
                <w:bCs/>
                <w:kern w:val="2"/>
                <w:szCs w:val="24"/>
                <w:lang w:val="en-US" w:eastAsia="ja-JP"/>
              </w:rPr>
              <w:t>18</w:t>
            </w:r>
            <w:r w:rsidRPr="00187C4D">
              <w:rPr>
                <w:rFonts w:eastAsia="MS Mincho"/>
                <w:kern w:val="2"/>
                <w:szCs w:val="24"/>
                <w:lang w:val="en-US" w:eastAsia="ja-JP"/>
              </w:rPr>
              <w:t xml:space="preserve"> identifies frequencies to be used for distress and safety communications and other maritime communications on an international basis.</w:t>
            </w:r>
          </w:p>
          <w:p w14:paraId="4CD17307" w14:textId="77777777" w:rsidR="006C0680" w:rsidRPr="00187C4D" w:rsidRDefault="006C0680" w:rsidP="006C0680">
            <w:pPr>
              <w:widowControl w:val="0"/>
              <w:tabs>
                <w:tab w:val="clear" w:pos="1134"/>
                <w:tab w:val="clear" w:pos="1871"/>
                <w:tab w:val="clear" w:pos="2268"/>
              </w:tabs>
              <w:overflowPunct/>
              <w:autoSpaceDE/>
              <w:autoSpaceDN/>
              <w:adjustRightInd/>
              <w:spacing w:before="0" w:afterLines="50" w:after="120"/>
              <w:textAlignment w:val="auto"/>
              <w:rPr>
                <w:rFonts w:eastAsia="MS Mincho"/>
                <w:kern w:val="2"/>
                <w:szCs w:val="24"/>
                <w:lang w:val="en-US" w:eastAsia="ja-JP"/>
              </w:rPr>
            </w:pPr>
            <w:r w:rsidRPr="00187C4D">
              <w:rPr>
                <w:rFonts w:eastAsia="MS Mincho"/>
                <w:kern w:val="2"/>
                <w:szCs w:val="24"/>
                <w:lang w:val="en-US" w:eastAsia="ja-JP"/>
              </w:rPr>
              <w:t xml:space="preserve">Recently, communication using digital technology such as digital selective calling (DSC), automatic identification system (AIS) and VHF data exchange (VDE) has been introduced to the VHF marine frequency band, while the number of analogue voice communication channels has been reduced. However, the demand for voice communication has not declined, and </w:t>
            </w:r>
            <w:r w:rsidRPr="00187C4D">
              <w:rPr>
                <w:rFonts w:eastAsia="MS Mincho" w:hint="eastAsia"/>
                <w:kern w:val="2"/>
                <w:szCs w:val="24"/>
                <w:lang w:val="en-US" w:eastAsia="ja-JP"/>
              </w:rPr>
              <w:t>congestion</w:t>
            </w:r>
            <w:r w:rsidRPr="00187C4D">
              <w:rPr>
                <w:rFonts w:eastAsia="MS Mincho"/>
                <w:kern w:val="2"/>
                <w:szCs w:val="24"/>
                <w:lang w:val="en-US" w:eastAsia="ja-JP"/>
              </w:rPr>
              <w:t xml:space="preserve"> of the analogue voice communication channels is increasing.</w:t>
            </w:r>
          </w:p>
          <w:p w14:paraId="1A36A01F" w14:textId="1423CA4D" w:rsidR="006C0680" w:rsidRPr="00187C4D" w:rsidRDefault="006C0680" w:rsidP="006C0680">
            <w:pPr>
              <w:widowControl w:val="0"/>
              <w:tabs>
                <w:tab w:val="clear" w:pos="1134"/>
                <w:tab w:val="clear" w:pos="1871"/>
                <w:tab w:val="clear" w:pos="2268"/>
              </w:tabs>
              <w:overflowPunct/>
              <w:autoSpaceDE/>
              <w:autoSpaceDN/>
              <w:adjustRightInd/>
              <w:spacing w:before="0" w:afterLines="50" w:after="120"/>
              <w:textAlignment w:val="auto"/>
              <w:rPr>
                <w:rFonts w:eastAsia="MS Mincho"/>
                <w:kern w:val="2"/>
                <w:szCs w:val="24"/>
                <w:lang w:val="en-US" w:eastAsia="ja-JP"/>
              </w:rPr>
            </w:pPr>
            <w:r w:rsidRPr="00187C4D">
              <w:rPr>
                <w:rFonts w:eastAsia="MS Mincho"/>
                <w:kern w:val="2"/>
                <w:szCs w:val="24"/>
                <w:lang w:val="en-US" w:eastAsia="ja-JP"/>
              </w:rPr>
              <w:t>Proposals to increase use of UHF on-board communication channels was resolved on WRC-15 agenda item by dividing the 25 kHz analogue voice channels into each four 6.25 kHz digital voice channels. Technical characteristics of UHF on-board communication are recommended in Recommendation ITU-R M.1174</w:t>
            </w:r>
            <w:r w:rsidR="00A0633E">
              <w:rPr>
                <w:rFonts w:eastAsia="MS Mincho"/>
                <w:kern w:val="2"/>
                <w:szCs w:val="24"/>
                <w:lang w:val="en-US" w:eastAsia="ja-JP"/>
              </w:rPr>
              <w:t>-4</w:t>
            </w:r>
            <w:r w:rsidRPr="00187C4D">
              <w:rPr>
                <w:rFonts w:eastAsia="MS Mincho"/>
                <w:kern w:val="2"/>
                <w:szCs w:val="24"/>
                <w:lang w:val="en-US" w:eastAsia="ja-JP"/>
              </w:rPr>
              <w:t>.</w:t>
            </w:r>
          </w:p>
          <w:p w14:paraId="19BB339F" w14:textId="4C4BF6E1" w:rsidR="00C60D1A" w:rsidRPr="00967F99" w:rsidRDefault="00967F99" w:rsidP="001032F1">
            <w:pPr>
              <w:keepNext/>
              <w:rPr>
                <w:bCs/>
                <w:iCs/>
                <w:lang w:val="en-US"/>
              </w:rPr>
            </w:pPr>
            <w:r w:rsidRPr="00187C4D">
              <w:rPr>
                <w:rFonts w:eastAsia="MS Mincho"/>
                <w:kern w:val="2"/>
                <w:szCs w:val="24"/>
                <w:lang w:val="en-US" w:eastAsia="ja-JP"/>
              </w:rPr>
              <w:t xml:space="preserve">Recommendation ITU-R M.1084-5 recommends an interim solutions for improved efficiency in the use of the </w:t>
            </w:r>
            <w:r w:rsidR="00CE6F99">
              <w:rPr>
                <w:rFonts w:eastAsia="MS Mincho"/>
                <w:kern w:val="2"/>
                <w:szCs w:val="24"/>
                <w:lang w:val="en-US" w:eastAsia="ja-JP"/>
              </w:rPr>
              <w:t xml:space="preserve">frequency </w:t>
            </w:r>
            <w:r w:rsidRPr="00187C4D">
              <w:rPr>
                <w:rFonts w:eastAsia="MS Mincho"/>
                <w:kern w:val="2"/>
                <w:szCs w:val="24"/>
                <w:lang w:val="en-US" w:eastAsia="ja-JP"/>
              </w:rPr>
              <w:t>band 156-174 MHz (RR Appendix </w:t>
            </w:r>
            <w:r w:rsidRPr="00784173">
              <w:rPr>
                <w:rFonts w:eastAsia="MS Mincho"/>
                <w:b/>
                <w:bCs/>
                <w:kern w:val="2"/>
                <w:szCs w:val="24"/>
                <w:lang w:val="en-US" w:eastAsia="ja-JP"/>
              </w:rPr>
              <w:t>18)</w:t>
            </w:r>
            <w:r w:rsidRPr="00187C4D">
              <w:rPr>
                <w:rFonts w:eastAsia="MS Mincho"/>
                <w:kern w:val="2"/>
                <w:szCs w:val="24"/>
                <w:lang w:val="en-US" w:eastAsia="ja-JP"/>
              </w:rPr>
              <w:t xml:space="preserve"> by stations in the maritime mobile service</w:t>
            </w:r>
            <w:r>
              <w:rPr>
                <w:rFonts w:eastAsia="MS Mincho"/>
                <w:kern w:val="2"/>
                <w:szCs w:val="24"/>
                <w:lang w:val="en-US" w:eastAsia="ja-JP"/>
              </w:rPr>
              <w:t>.</w:t>
            </w:r>
          </w:p>
        </w:tc>
      </w:tr>
      <w:tr w:rsidR="00C60D1A" w:rsidRPr="00FE322F" w14:paraId="2F5F66A6" w14:textId="77777777" w:rsidTr="001032F1">
        <w:trPr>
          <w:cantSplit/>
        </w:trPr>
        <w:tc>
          <w:tcPr>
            <w:tcW w:w="9723" w:type="dxa"/>
            <w:gridSpan w:val="2"/>
            <w:tcBorders>
              <w:top w:val="single" w:sz="4" w:space="0" w:color="auto"/>
              <w:left w:val="nil"/>
              <w:bottom w:val="single" w:sz="4" w:space="0" w:color="auto"/>
              <w:right w:val="nil"/>
            </w:tcBorders>
          </w:tcPr>
          <w:p w14:paraId="5A5FFC50" w14:textId="074D772D" w:rsidR="00C60D1A" w:rsidRPr="005C166E" w:rsidRDefault="00C60D1A" w:rsidP="001032F1">
            <w:pPr>
              <w:keepNext/>
              <w:rPr>
                <w:b/>
                <w:i/>
                <w:lang w:val="fr-CH"/>
              </w:rPr>
            </w:pPr>
            <w:r w:rsidRPr="005C166E">
              <w:rPr>
                <w:b/>
                <w:i/>
                <w:lang w:val="fr-CH"/>
              </w:rPr>
              <w:t>Radiocommunication services concerned</w:t>
            </w:r>
            <w:r w:rsidRPr="005C166E">
              <w:rPr>
                <w:b/>
                <w:iCs/>
                <w:lang w:val="fr-CH"/>
              </w:rPr>
              <w:t xml:space="preserve">: </w:t>
            </w:r>
            <w:r w:rsidRPr="005C166E">
              <w:rPr>
                <w:lang w:val="fr-CH"/>
              </w:rPr>
              <w:t xml:space="preserve"> </w:t>
            </w:r>
            <w:r w:rsidR="00AD6CEE" w:rsidRPr="005C166E">
              <w:rPr>
                <w:lang w:val="fr-CH"/>
              </w:rPr>
              <w:t>M</w:t>
            </w:r>
            <w:r w:rsidR="00CE6F99" w:rsidRPr="005C166E">
              <w:rPr>
                <w:bCs/>
                <w:iCs/>
                <w:lang w:val="fr-CH"/>
              </w:rPr>
              <w:t xml:space="preserve">aritime </w:t>
            </w:r>
            <w:r w:rsidR="00AD6CEE" w:rsidRPr="005C166E">
              <w:rPr>
                <w:bCs/>
                <w:iCs/>
                <w:lang w:val="fr-CH"/>
              </w:rPr>
              <w:t>M</w:t>
            </w:r>
            <w:r w:rsidR="008C656C" w:rsidRPr="005C166E">
              <w:rPr>
                <w:bCs/>
                <w:iCs/>
                <w:lang w:val="fr-CH"/>
              </w:rPr>
              <w:t>obile</w:t>
            </w:r>
          </w:p>
        </w:tc>
      </w:tr>
      <w:tr w:rsidR="00C60D1A" w14:paraId="459B4C53" w14:textId="77777777" w:rsidTr="001032F1">
        <w:trPr>
          <w:cantSplit/>
        </w:trPr>
        <w:tc>
          <w:tcPr>
            <w:tcW w:w="9723" w:type="dxa"/>
            <w:gridSpan w:val="2"/>
            <w:tcBorders>
              <w:top w:val="single" w:sz="4" w:space="0" w:color="auto"/>
              <w:left w:val="nil"/>
              <w:bottom w:val="single" w:sz="4" w:space="0" w:color="auto"/>
              <w:right w:val="nil"/>
            </w:tcBorders>
          </w:tcPr>
          <w:p w14:paraId="79F1C31F" w14:textId="77777777" w:rsidR="00C60D1A" w:rsidRDefault="00C60D1A" w:rsidP="001032F1">
            <w:pPr>
              <w:keepNext/>
              <w:rPr>
                <w:b/>
                <w:i/>
                <w:lang w:val="en-US"/>
              </w:rPr>
            </w:pPr>
            <w:r>
              <w:rPr>
                <w:b/>
                <w:i/>
                <w:lang w:val="en-US"/>
              </w:rPr>
              <w:t>Indication of possible difficulties</w:t>
            </w:r>
            <w:r>
              <w:rPr>
                <w:b/>
                <w:iCs/>
                <w:lang w:val="en-US"/>
              </w:rPr>
              <w:t xml:space="preserve">: </w:t>
            </w:r>
            <w:r w:rsidRPr="007E5F21">
              <w:rPr>
                <w:bCs/>
                <w:iCs/>
                <w:color w:val="000000"/>
                <w:szCs w:val="24"/>
              </w:rPr>
              <w:t xml:space="preserve"> </w:t>
            </w:r>
          </w:p>
          <w:p w14:paraId="4AD76DC7" w14:textId="58666054" w:rsidR="00C60D1A" w:rsidRDefault="00AD6CEE" w:rsidP="001032F1">
            <w:pPr>
              <w:keepNext/>
              <w:rPr>
                <w:b/>
                <w:i/>
                <w:lang w:val="en-US"/>
              </w:rPr>
            </w:pPr>
            <w:r w:rsidRPr="00187C4D">
              <w:rPr>
                <w:rFonts w:eastAsia="MS Mincho"/>
                <w:color w:val="000000"/>
                <w:lang w:val="en-US"/>
              </w:rPr>
              <w:t>Appendix </w:t>
            </w:r>
            <w:r w:rsidRPr="00187C4D">
              <w:rPr>
                <w:rFonts w:eastAsia="MS Mincho"/>
                <w:b/>
                <w:color w:val="000000"/>
              </w:rPr>
              <w:t>18</w:t>
            </w:r>
            <w:r w:rsidRPr="00187C4D">
              <w:rPr>
                <w:rFonts w:eastAsia="MS Mincho"/>
                <w:color w:val="000000"/>
                <w:lang w:val="en-US"/>
              </w:rPr>
              <w:t xml:space="preserve"> identifies frequencies to be used for distress and safety communications and other maritime communications on an international basis</w:t>
            </w:r>
            <w:r w:rsidR="00BE5223">
              <w:rPr>
                <w:rFonts w:eastAsia="MS Mincho"/>
                <w:color w:val="000000"/>
                <w:lang w:val="en-US"/>
              </w:rPr>
              <w:t>.</w:t>
            </w:r>
          </w:p>
        </w:tc>
      </w:tr>
      <w:tr w:rsidR="00C60D1A" w14:paraId="4FDC38CE" w14:textId="77777777" w:rsidTr="001032F1">
        <w:trPr>
          <w:cantSplit/>
        </w:trPr>
        <w:tc>
          <w:tcPr>
            <w:tcW w:w="9723" w:type="dxa"/>
            <w:gridSpan w:val="2"/>
            <w:tcBorders>
              <w:top w:val="single" w:sz="4" w:space="0" w:color="auto"/>
              <w:left w:val="nil"/>
              <w:bottom w:val="single" w:sz="4" w:space="0" w:color="auto"/>
              <w:right w:val="nil"/>
            </w:tcBorders>
          </w:tcPr>
          <w:p w14:paraId="71CBEE9B" w14:textId="77777777" w:rsidR="00C60D1A" w:rsidRDefault="00C60D1A" w:rsidP="001032F1">
            <w:pPr>
              <w:keepNext/>
              <w:rPr>
                <w:b/>
                <w:i/>
                <w:lang w:val="en-US"/>
              </w:rPr>
            </w:pPr>
            <w:r>
              <w:rPr>
                <w:b/>
                <w:i/>
                <w:lang w:val="en-US"/>
              </w:rPr>
              <w:t>Previous/ongoing studies on the issue</w:t>
            </w:r>
            <w:r>
              <w:rPr>
                <w:b/>
                <w:iCs/>
                <w:lang w:val="en-US"/>
              </w:rPr>
              <w:t xml:space="preserve">: </w:t>
            </w:r>
            <w:r w:rsidRPr="007E5F21">
              <w:rPr>
                <w:bCs/>
                <w:iCs/>
                <w:color w:val="000000"/>
                <w:szCs w:val="24"/>
              </w:rPr>
              <w:t xml:space="preserve"> </w:t>
            </w:r>
          </w:p>
          <w:p w14:paraId="378DA413" w14:textId="4AC65BBC" w:rsidR="00C60D1A" w:rsidRDefault="00DB4693" w:rsidP="001032F1">
            <w:pPr>
              <w:keepNext/>
              <w:rPr>
                <w:b/>
                <w:i/>
                <w:lang w:val="en-US"/>
              </w:rPr>
            </w:pPr>
            <w:r w:rsidRPr="00187C4D">
              <w:rPr>
                <w:rFonts w:eastAsia="MS Mincho" w:hint="eastAsia"/>
                <w:lang w:eastAsia="ja-JP"/>
              </w:rPr>
              <w:t>Recommendations ITU-R M.1174</w:t>
            </w:r>
            <w:r w:rsidR="00A0633E">
              <w:rPr>
                <w:rFonts w:eastAsia="MS Mincho"/>
                <w:lang w:eastAsia="ja-JP"/>
              </w:rPr>
              <w:t>-4</w:t>
            </w:r>
            <w:r w:rsidRPr="00187C4D">
              <w:rPr>
                <w:rFonts w:eastAsia="MS Mincho" w:hint="eastAsia"/>
                <w:lang w:eastAsia="ja-JP"/>
              </w:rPr>
              <w:t xml:space="preserve"> and ITU-R M.1084-5</w:t>
            </w:r>
          </w:p>
        </w:tc>
      </w:tr>
      <w:tr w:rsidR="00C60D1A" w14:paraId="49145E4E" w14:textId="77777777" w:rsidTr="001032F1">
        <w:trPr>
          <w:cantSplit/>
        </w:trPr>
        <w:tc>
          <w:tcPr>
            <w:tcW w:w="4897" w:type="dxa"/>
            <w:tcBorders>
              <w:top w:val="single" w:sz="4" w:space="0" w:color="auto"/>
              <w:left w:val="nil"/>
              <w:bottom w:val="single" w:sz="4" w:space="0" w:color="auto"/>
              <w:right w:val="single" w:sz="4" w:space="0" w:color="auto"/>
            </w:tcBorders>
          </w:tcPr>
          <w:p w14:paraId="4E7C10C0" w14:textId="77777777" w:rsidR="00C60D1A" w:rsidRDefault="00C60D1A" w:rsidP="001032F1">
            <w:pPr>
              <w:keepNext/>
              <w:rPr>
                <w:b/>
                <w:i/>
                <w:color w:val="000000"/>
                <w:lang w:val="en-US"/>
              </w:rPr>
            </w:pPr>
            <w:r>
              <w:rPr>
                <w:b/>
                <w:i/>
                <w:color w:val="000000"/>
                <w:lang w:val="en-US"/>
              </w:rPr>
              <w:t>Studies to be carried out by</w:t>
            </w:r>
            <w:r>
              <w:rPr>
                <w:b/>
                <w:iCs/>
                <w:color w:val="000000"/>
                <w:lang w:val="en-US"/>
              </w:rPr>
              <w:t xml:space="preserve">: </w:t>
            </w:r>
          </w:p>
          <w:p w14:paraId="089B6E65" w14:textId="77777777" w:rsidR="00C60D1A" w:rsidRDefault="00C60D1A" w:rsidP="001032F1">
            <w:pPr>
              <w:keepNext/>
              <w:rPr>
                <w:b/>
                <w:i/>
                <w:color w:val="000000"/>
                <w:lang w:val="en-US"/>
              </w:rPr>
            </w:pPr>
            <w:r w:rsidRPr="0097420D">
              <w:rPr>
                <w:iCs/>
                <w:color w:val="000000"/>
                <w:lang w:val="en-US"/>
              </w:rPr>
              <w:t>WP 5B</w:t>
            </w:r>
          </w:p>
        </w:tc>
        <w:tc>
          <w:tcPr>
            <w:tcW w:w="4826" w:type="dxa"/>
            <w:tcBorders>
              <w:top w:val="single" w:sz="4" w:space="0" w:color="auto"/>
              <w:left w:val="single" w:sz="4" w:space="0" w:color="auto"/>
              <w:bottom w:val="single" w:sz="4" w:space="0" w:color="auto"/>
              <w:right w:val="nil"/>
            </w:tcBorders>
            <w:hideMark/>
          </w:tcPr>
          <w:p w14:paraId="4DE6C799" w14:textId="77777777" w:rsidR="00C60D1A" w:rsidRDefault="00C60D1A" w:rsidP="001032F1">
            <w:pPr>
              <w:keepNext/>
              <w:rPr>
                <w:b/>
                <w:iCs/>
                <w:color w:val="000000"/>
                <w:lang w:val="en-US"/>
              </w:rPr>
            </w:pPr>
            <w:r>
              <w:rPr>
                <w:b/>
                <w:i/>
                <w:color w:val="000000"/>
                <w:lang w:val="en-US"/>
              </w:rPr>
              <w:t>with the participation of</w:t>
            </w:r>
            <w:r>
              <w:rPr>
                <w:b/>
                <w:iCs/>
                <w:color w:val="000000"/>
                <w:lang w:val="en-US"/>
              </w:rPr>
              <w:t>:</w:t>
            </w:r>
          </w:p>
          <w:p w14:paraId="2984072F" w14:textId="77777777" w:rsidR="00C60D1A" w:rsidRDefault="00C60D1A" w:rsidP="001032F1">
            <w:pPr>
              <w:keepNext/>
              <w:rPr>
                <w:b/>
                <w:i/>
                <w:color w:val="000000"/>
                <w:lang w:val="en-US"/>
              </w:rPr>
            </w:pPr>
            <w:r w:rsidRPr="007E5F21">
              <w:rPr>
                <w:rFonts w:eastAsia="MS Gothic"/>
                <w:szCs w:val="24"/>
                <w:lang w:eastAsia="ja-JP"/>
              </w:rPr>
              <w:t>Administrations</w:t>
            </w:r>
            <w:r w:rsidRPr="007E5F21">
              <w:rPr>
                <w:szCs w:val="24"/>
                <w:lang w:eastAsia="ko-KR"/>
              </w:rPr>
              <w:t xml:space="preserve"> and Sector members of the ITU-R</w:t>
            </w:r>
          </w:p>
        </w:tc>
      </w:tr>
      <w:tr w:rsidR="00C60D1A" w14:paraId="69D29B85" w14:textId="77777777" w:rsidTr="001032F1">
        <w:trPr>
          <w:cantSplit/>
        </w:trPr>
        <w:tc>
          <w:tcPr>
            <w:tcW w:w="9723" w:type="dxa"/>
            <w:gridSpan w:val="2"/>
            <w:tcBorders>
              <w:top w:val="single" w:sz="4" w:space="0" w:color="auto"/>
              <w:left w:val="nil"/>
              <w:bottom w:val="single" w:sz="4" w:space="0" w:color="auto"/>
              <w:right w:val="nil"/>
            </w:tcBorders>
          </w:tcPr>
          <w:p w14:paraId="2D72B413" w14:textId="77777777" w:rsidR="00C60D1A" w:rsidRDefault="00C60D1A" w:rsidP="001032F1">
            <w:pPr>
              <w:keepNext/>
              <w:rPr>
                <w:b/>
                <w:i/>
                <w:color w:val="000000"/>
                <w:lang w:val="en-US"/>
              </w:rPr>
            </w:pPr>
            <w:r>
              <w:rPr>
                <w:b/>
                <w:i/>
                <w:color w:val="000000"/>
                <w:lang w:val="en-US"/>
              </w:rPr>
              <w:t>ITU</w:t>
            </w:r>
            <w:r>
              <w:rPr>
                <w:b/>
                <w:i/>
                <w:color w:val="000000"/>
                <w:lang w:val="en-US"/>
              </w:rPr>
              <w:noBreakHyphen/>
              <w:t>R study groups concerned</w:t>
            </w:r>
            <w:r>
              <w:rPr>
                <w:b/>
                <w:iCs/>
                <w:color w:val="000000"/>
                <w:lang w:val="en-US"/>
              </w:rPr>
              <w:t xml:space="preserve">: </w:t>
            </w:r>
          </w:p>
          <w:p w14:paraId="2472F94C" w14:textId="2917FE3C" w:rsidR="00C60D1A" w:rsidRDefault="00C60D1A" w:rsidP="001032F1">
            <w:pPr>
              <w:keepNext/>
              <w:rPr>
                <w:b/>
                <w:i/>
                <w:lang w:val="en-US"/>
              </w:rPr>
            </w:pPr>
            <w:r w:rsidRPr="00866306">
              <w:rPr>
                <w:bCs/>
                <w:color w:val="000000"/>
                <w:szCs w:val="24"/>
              </w:rPr>
              <w:t>SG5</w:t>
            </w:r>
          </w:p>
        </w:tc>
      </w:tr>
      <w:tr w:rsidR="00C60D1A" w14:paraId="0A45B1CE" w14:textId="77777777" w:rsidTr="001032F1">
        <w:trPr>
          <w:cantSplit/>
        </w:trPr>
        <w:tc>
          <w:tcPr>
            <w:tcW w:w="9723" w:type="dxa"/>
            <w:gridSpan w:val="2"/>
            <w:tcBorders>
              <w:top w:val="single" w:sz="4" w:space="0" w:color="auto"/>
              <w:left w:val="nil"/>
              <w:bottom w:val="single" w:sz="4" w:space="0" w:color="auto"/>
              <w:right w:val="nil"/>
            </w:tcBorders>
          </w:tcPr>
          <w:p w14:paraId="4FA51F06" w14:textId="77777777" w:rsidR="00C60D1A" w:rsidRDefault="00C60D1A" w:rsidP="001032F1">
            <w:pPr>
              <w:keepNext/>
              <w:rPr>
                <w:b/>
                <w:i/>
                <w:lang w:val="en-US"/>
              </w:rPr>
            </w:pPr>
            <w:r>
              <w:rPr>
                <w:b/>
                <w:i/>
                <w:lang w:val="en-US"/>
              </w:rPr>
              <w:t>ITU resource implications, including financial implications (refer to CV126)</w:t>
            </w:r>
            <w:r>
              <w:rPr>
                <w:b/>
                <w:iCs/>
                <w:lang w:val="en-US"/>
              </w:rPr>
              <w:t>:</w:t>
            </w:r>
          </w:p>
          <w:p w14:paraId="0CA3FDA1" w14:textId="4DE68CFE" w:rsidR="00C60D1A" w:rsidRDefault="00C60D1A" w:rsidP="001032F1">
            <w:pPr>
              <w:keepNext/>
              <w:rPr>
                <w:b/>
                <w:i/>
                <w:lang w:val="en-US"/>
              </w:rPr>
            </w:pPr>
            <w:r w:rsidRPr="007E5F21">
              <w:rPr>
                <w:bCs/>
                <w:iCs/>
                <w:szCs w:val="24"/>
                <w:lang w:eastAsia="ko-KR"/>
              </w:rPr>
              <w:t xml:space="preserve">This proposed </w:t>
            </w:r>
            <w:r w:rsidR="003449E0">
              <w:rPr>
                <w:bCs/>
                <w:iCs/>
                <w:szCs w:val="24"/>
              </w:rPr>
              <w:t xml:space="preserve">preliminary </w:t>
            </w:r>
            <w:r w:rsidRPr="007E5F21">
              <w:rPr>
                <w:bCs/>
                <w:iCs/>
                <w:szCs w:val="24"/>
                <w:lang w:eastAsia="ko-KR"/>
              </w:rPr>
              <w:t>agenda item will be studied within the normal ITU-R procedures and planned budget.</w:t>
            </w:r>
            <w:r w:rsidR="00193A74">
              <w:rPr>
                <w:bCs/>
                <w:iCs/>
                <w:szCs w:val="24"/>
                <w:lang w:eastAsia="ko-KR"/>
              </w:rPr>
              <w:t xml:space="preserve"> No extra cost is foreseen.</w:t>
            </w:r>
          </w:p>
        </w:tc>
      </w:tr>
      <w:tr w:rsidR="00C60D1A" w14:paraId="1A0E58C4" w14:textId="77777777" w:rsidTr="001032F1">
        <w:trPr>
          <w:cantSplit/>
        </w:trPr>
        <w:tc>
          <w:tcPr>
            <w:tcW w:w="4897" w:type="dxa"/>
            <w:tcBorders>
              <w:top w:val="single" w:sz="4" w:space="0" w:color="auto"/>
              <w:left w:val="nil"/>
              <w:bottom w:val="single" w:sz="4" w:space="0" w:color="auto"/>
              <w:right w:val="nil"/>
            </w:tcBorders>
            <w:hideMark/>
          </w:tcPr>
          <w:p w14:paraId="2EC2D4AC" w14:textId="77777777" w:rsidR="00C60D1A" w:rsidRDefault="00C60D1A" w:rsidP="001032F1">
            <w:pPr>
              <w:keepNext/>
              <w:rPr>
                <w:b/>
                <w:iCs/>
                <w:lang w:val="en-US"/>
              </w:rPr>
            </w:pPr>
            <w:r>
              <w:rPr>
                <w:b/>
                <w:i/>
                <w:lang w:val="en-US"/>
              </w:rPr>
              <w:t>Common regional proposal</w:t>
            </w:r>
            <w:r>
              <w:rPr>
                <w:b/>
                <w:iCs/>
                <w:lang w:val="en-US"/>
              </w:rPr>
              <w:t xml:space="preserve">: </w:t>
            </w:r>
            <w:r>
              <w:rPr>
                <w:bCs/>
                <w:iCs/>
                <w:lang w:val="en-US"/>
              </w:rPr>
              <w:t>Yes</w:t>
            </w:r>
          </w:p>
        </w:tc>
        <w:tc>
          <w:tcPr>
            <w:tcW w:w="4826" w:type="dxa"/>
            <w:tcBorders>
              <w:top w:val="single" w:sz="4" w:space="0" w:color="auto"/>
              <w:left w:val="nil"/>
              <w:bottom w:val="single" w:sz="4" w:space="0" w:color="auto"/>
              <w:right w:val="nil"/>
            </w:tcBorders>
          </w:tcPr>
          <w:p w14:paraId="0365A41A" w14:textId="77777777" w:rsidR="00C60D1A" w:rsidRDefault="00C60D1A" w:rsidP="001032F1">
            <w:pPr>
              <w:keepNext/>
              <w:rPr>
                <w:b/>
                <w:iCs/>
                <w:lang w:val="en-US"/>
              </w:rPr>
            </w:pPr>
            <w:r>
              <w:rPr>
                <w:b/>
                <w:i/>
                <w:lang w:val="en-US"/>
              </w:rPr>
              <w:t>Multicountry proposal</w:t>
            </w:r>
            <w:r>
              <w:rPr>
                <w:b/>
                <w:iCs/>
                <w:lang w:val="en-US"/>
              </w:rPr>
              <w:t xml:space="preserve">: </w:t>
            </w:r>
            <w:r>
              <w:rPr>
                <w:bCs/>
                <w:iCs/>
                <w:lang w:val="en-US"/>
              </w:rPr>
              <w:t>No</w:t>
            </w:r>
          </w:p>
          <w:p w14:paraId="6D553636" w14:textId="77777777" w:rsidR="00C60D1A" w:rsidRDefault="00C60D1A" w:rsidP="001032F1">
            <w:pPr>
              <w:keepNext/>
              <w:rPr>
                <w:b/>
                <w:i/>
                <w:lang w:val="en-US"/>
              </w:rPr>
            </w:pPr>
            <w:r>
              <w:rPr>
                <w:b/>
                <w:i/>
                <w:lang w:val="en-US"/>
              </w:rPr>
              <w:t>Number of countries</w:t>
            </w:r>
            <w:r>
              <w:rPr>
                <w:b/>
                <w:iCs/>
                <w:lang w:val="en-US"/>
              </w:rPr>
              <w:t>:</w:t>
            </w:r>
          </w:p>
          <w:p w14:paraId="790D9B5E" w14:textId="77777777" w:rsidR="00C60D1A" w:rsidRDefault="00C60D1A" w:rsidP="001032F1">
            <w:pPr>
              <w:keepNext/>
              <w:rPr>
                <w:b/>
                <w:i/>
                <w:lang w:val="en-US"/>
              </w:rPr>
            </w:pPr>
          </w:p>
        </w:tc>
      </w:tr>
      <w:tr w:rsidR="00C60D1A" w14:paraId="1D034E30" w14:textId="77777777" w:rsidTr="001032F1">
        <w:trPr>
          <w:cantSplit/>
        </w:trPr>
        <w:tc>
          <w:tcPr>
            <w:tcW w:w="9723" w:type="dxa"/>
            <w:gridSpan w:val="2"/>
            <w:tcBorders>
              <w:top w:val="single" w:sz="4" w:space="0" w:color="auto"/>
              <w:left w:val="nil"/>
              <w:bottom w:val="nil"/>
              <w:right w:val="nil"/>
            </w:tcBorders>
          </w:tcPr>
          <w:p w14:paraId="3370152B" w14:textId="77777777" w:rsidR="00C60D1A" w:rsidRPr="008226A7" w:rsidRDefault="00C60D1A" w:rsidP="001032F1">
            <w:pPr>
              <w:rPr>
                <w:bCs/>
                <w:iCs/>
                <w:lang w:val="en-US"/>
              </w:rPr>
            </w:pPr>
            <w:r>
              <w:rPr>
                <w:b/>
                <w:i/>
                <w:lang w:val="en-US"/>
              </w:rPr>
              <w:lastRenderedPageBreak/>
              <w:t xml:space="preserve">Remarks </w:t>
            </w:r>
            <w:r>
              <w:rPr>
                <w:bCs/>
                <w:iCs/>
                <w:lang w:val="en-US"/>
              </w:rPr>
              <w:t xml:space="preserve"> None</w:t>
            </w:r>
          </w:p>
          <w:p w14:paraId="6DE8F4C6" w14:textId="77777777" w:rsidR="00C60D1A" w:rsidRDefault="00C60D1A" w:rsidP="001032F1">
            <w:pPr>
              <w:rPr>
                <w:b/>
                <w:i/>
                <w:lang w:val="en-US"/>
              </w:rPr>
            </w:pPr>
          </w:p>
        </w:tc>
      </w:tr>
    </w:tbl>
    <w:p w14:paraId="22DB3D77" w14:textId="77777777" w:rsidR="00C60D1A" w:rsidRDefault="00C60D1A" w:rsidP="00C60D1A">
      <w:pPr>
        <w:pStyle w:val="Reasons"/>
      </w:pPr>
    </w:p>
    <w:p w14:paraId="3C5C403A" w14:textId="3A18CDD5" w:rsidR="00E27FA5" w:rsidRDefault="00E27FA5">
      <w:pPr>
        <w:tabs>
          <w:tab w:val="clear" w:pos="1134"/>
          <w:tab w:val="clear" w:pos="1871"/>
          <w:tab w:val="clear" w:pos="2268"/>
        </w:tabs>
        <w:overflowPunct/>
        <w:autoSpaceDE/>
        <w:autoSpaceDN/>
        <w:adjustRightInd/>
        <w:spacing w:before="0"/>
        <w:textAlignment w:val="auto"/>
      </w:pPr>
      <w:r>
        <w:br w:type="page"/>
      </w:r>
    </w:p>
    <w:p w14:paraId="0F538D8A" w14:textId="63F7B39E" w:rsidR="008D3F18" w:rsidRDefault="008D3F18" w:rsidP="008D3F18">
      <w:pPr>
        <w:pStyle w:val="Proposal"/>
      </w:pPr>
      <w:r>
        <w:lastRenderedPageBreak/>
        <w:t>ADD</w:t>
      </w:r>
      <w:r>
        <w:tab/>
        <w:t>EUR/XXXX</w:t>
      </w:r>
      <w:r w:rsidR="00A7794C">
        <w:t>A27A2/</w:t>
      </w:r>
      <w:r>
        <w:t>3</w:t>
      </w:r>
    </w:p>
    <w:p w14:paraId="08BCCB9B" w14:textId="0CDAD2C2" w:rsidR="0097751C" w:rsidRDefault="0097751C" w:rsidP="0097751C">
      <w:pPr>
        <w:pStyle w:val="ResNo"/>
      </w:pPr>
      <w:r>
        <w:t xml:space="preserve">Draft New Resolution </w:t>
      </w:r>
      <w:r w:rsidRPr="009372DA">
        <w:t>[</w:t>
      </w:r>
      <w:r w:rsidR="00F1572D">
        <w:t>EUR-A10-2.2</w:t>
      </w:r>
      <w:r w:rsidRPr="009372DA">
        <w:t>]</w:t>
      </w:r>
      <w:r>
        <w:t>(WRC-23)</w:t>
      </w:r>
    </w:p>
    <w:p w14:paraId="4DDBAEF5" w14:textId="2636204B" w:rsidR="0097751C" w:rsidRDefault="00A0633E" w:rsidP="0097751C">
      <w:pPr>
        <w:pStyle w:val="Restitle"/>
        <w:rPr>
          <w:lang w:val="en-US"/>
        </w:rPr>
      </w:pPr>
      <w:bookmarkStart w:id="53" w:name="_Hlk145097628"/>
      <w:r>
        <w:t xml:space="preserve">Studies towards </w:t>
      </w:r>
      <w:r w:rsidR="0097751C" w:rsidRPr="008C0302">
        <w:t>frequency allocations for the Earth exploration-satellite service (space-to-Earth) within the</w:t>
      </w:r>
      <w:r w:rsidR="0097751C">
        <w:t xml:space="preserve"> frequency</w:t>
      </w:r>
      <w:r w:rsidR="0097751C" w:rsidRPr="008C0302">
        <w:t xml:space="preserve"> range 37.5-52.4</w:t>
      </w:r>
      <w:r w:rsidR="0097751C">
        <w:t xml:space="preserve"> GHz</w:t>
      </w:r>
      <w:bookmarkEnd w:id="53"/>
    </w:p>
    <w:p w14:paraId="7FD3C8F0" w14:textId="77777777" w:rsidR="0097751C" w:rsidRPr="007D124B" w:rsidRDefault="0097751C" w:rsidP="0097751C">
      <w:pPr>
        <w:spacing w:before="280"/>
      </w:pPr>
      <w:r w:rsidRPr="007D124B">
        <w:t>The World Radiocommunication Conference (Dubai, 2023),</w:t>
      </w:r>
    </w:p>
    <w:p w14:paraId="7AD09A84" w14:textId="77777777" w:rsidR="0097751C" w:rsidRPr="007D124B" w:rsidRDefault="0097751C" w:rsidP="0097751C">
      <w:pPr>
        <w:pStyle w:val="Call"/>
      </w:pPr>
      <w:r w:rsidRPr="007D124B">
        <w:t>considering</w:t>
      </w:r>
    </w:p>
    <w:p w14:paraId="2FC4B98F" w14:textId="77777777" w:rsidR="0097751C" w:rsidRPr="008C0302" w:rsidRDefault="0097751C" w:rsidP="0097751C">
      <w:pPr>
        <w:jc w:val="both"/>
      </w:pPr>
      <w:r w:rsidRPr="008C0302">
        <w:rPr>
          <w:i/>
        </w:rPr>
        <w:t>a)</w:t>
      </w:r>
      <w:r w:rsidRPr="008C0302">
        <w:tab/>
        <w:t>that the frequency band 40-40.5 GHz is allocated worldwide to the Earth exploration-satellite service (EESS) (Earth-to-space) on a primary basis;</w:t>
      </w:r>
    </w:p>
    <w:p w14:paraId="290F6350" w14:textId="77777777" w:rsidR="0097751C" w:rsidRPr="008C0302" w:rsidRDefault="0097751C" w:rsidP="0097751C">
      <w:pPr>
        <w:jc w:val="both"/>
      </w:pPr>
      <w:r w:rsidRPr="008C0302">
        <w:rPr>
          <w:i/>
          <w:iCs/>
        </w:rPr>
        <w:t>b)</w:t>
      </w:r>
      <w:r w:rsidRPr="008C0302">
        <w:tab/>
        <w:t>that a</w:t>
      </w:r>
      <w:r>
        <w:t xml:space="preserve"> frequency</w:t>
      </w:r>
      <w:r w:rsidRPr="008C0302">
        <w:t xml:space="preserve"> allocation </w:t>
      </w:r>
      <w:r>
        <w:t xml:space="preserve">to </w:t>
      </w:r>
      <w:r w:rsidRPr="008C0302">
        <w:t xml:space="preserve">EESS (space-to-Earth) above 37.5 GHz would allow its use for payload data transmissions (PDT) in combination with the existing EESS (Earth-to-space) allocation referred to in </w:t>
      </w:r>
      <w:r w:rsidRPr="008C0302">
        <w:rPr>
          <w:i/>
          <w:iCs/>
        </w:rPr>
        <w:t>considering</w:t>
      </w:r>
      <w:r w:rsidRPr="008C0302">
        <w:t xml:space="preserve"> </w:t>
      </w:r>
      <w:r w:rsidRPr="008C0302">
        <w:rPr>
          <w:i/>
          <w:iCs/>
        </w:rPr>
        <w:t>a)</w:t>
      </w:r>
      <w:r w:rsidRPr="008C0302">
        <w:t>;</w:t>
      </w:r>
    </w:p>
    <w:p w14:paraId="4E61CF06" w14:textId="77777777" w:rsidR="0097751C" w:rsidRPr="008C0302" w:rsidRDefault="0097751C" w:rsidP="0097751C">
      <w:pPr>
        <w:jc w:val="both"/>
      </w:pPr>
      <w:r w:rsidRPr="008C0302">
        <w:rPr>
          <w:i/>
          <w:iCs/>
        </w:rPr>
        <w:t>c)</w:t>
      </w:r>
      <w:r w:rsidRPr="008C0302">
        <w:tab/>
        <w:t>that a</w:t>
      </w:r>
      <w:r>
        <w:t xml:space="preserve"> frequency</w:t>
      </w:r>
      <w:r w:rsidRPr="008C0302">
        <w:t xml:space="preserve"> allocation</w:t>
      </w:r>
      <w:r>
        <w:t xml:space="preserve"> to</w:t>
      </w:r>
      <w:r w:rsidRPr="008C0302">
        <w:t xml:space="preserve"> EESS (space-to-Earth) above 37.5 GHz would allow for uplinks and downlinks on the same transponder, increasing efficiency and reducing the satellite complexity,</w:t>
      </w:r>
    </w:p>
    <w:p w14:paraId="195006A7" w14:textId="77777777" w:rsidR="0097751C" w:rsidRPr="008C0302" w:rsidRDefault="0097751C" w:rsidP="0097751C">
      <w:pPr>
        <w:pStyle w:val="Call"/>
      </w:pPr>
      <w:r w:rsidRPr="008C0302">
        <w:t>noting</w:t>
      </w:r>
    </w:p>
    <w:p w14:paraId="2E1BF69B" w14:textId="77777777" w:rsidR="0097751C" w:rsidRPr="008C0302" w:rsidRDefault="0097751C" w:rsidP="0097751C">
      <w:pPr>
        <w:jc w:val="both"/>
      </w:pPr>
      <w:r w:rsidRPr="008C0302">
        <w:rPr>
          <w:i/>
        </w:rPr>
        <w:t>a)</w:t>
      </w:r>
      <w:r w:rsidRPr="008C0302">
        <w:tab/>
        <w:t>that the frequency band 37.5-40.5 GHz is allocated worldwide to the EESS (space-to-Earth) on a secondary basis;</w:t>
      </w:r>
    </w:p>
    <w:p w14:paraId="01D06C28" w14:textId="77777777" w:rsidR="0097751C" w:rsidRPr="00156799" w:rsidRDefault="0097751C" w:rsidP="0097751C">
      <w:pPr>
        <w:jc w:val="both"/>
        <w:rPr>
          <w:i/>
          <w:iCs/>
          <w:lang w:val="en-US"/>
        </w:rPr>
      </w:pPr>
      <w:r w:rsidRPr="008C0302">
        <w:rPr>
          <w:i/>
        </w:rPr>
        <w:t>b)</w:t>
      </w:r>
      <w:r w:rsidRPr="008C0302">
        <w:tab/>
        <w:t xml:space="preserve">that the frequency band 37.5-40.5 GHz is allocated to a number of services on a primary </w:t>
      </w:r>
      <w:r>
        <w:t>basis,</w:t>
      </w:r>
    </w:p>
    <w:p w14:paraId="33D1F7D3" w14:textId="77777777" w:rsidR="0097751C" w:rsidRPr="007D124B" w:rsidRDefault="0097751C" w:rsidP="0097751C">
      <w:pPr>
        <w:pStyle w:val="Call"/>
      </w:pPr>
      <w:r w:rsidRPr="007D124B">
        <w:t>recognizing</w:t>
      </w:r>
    </w:p>
    <w:p w14:paraId="191D2376" w14:textId="77777777" w:rsidR="0097751C" w:rsidRPr="008C0302" w:rsidRDefault="0097751C" w:rsidP="0097751C">
      <w:pPr>
        <w:jc w:val="both"/>
      </w:pPr>
      <w:r w:rsidRPr="008C0302">
        <w:rPr>
          <w:i/>
        </w:rPr>
        <w:t>a)</w:t>
      </w:r>
      <w:r w:rsidRPr="008C0302">
        <w:tab/>
        <w:t>the importance of the appropriate regulatory status and certainty to accommodate the requirements of future Earth observation missions;</w:t>
      </w:r>
    </w:p>
    <w:p w14:paraId="0DE62D21" w14:textId="77777777" w:rsidR="0097751C" w:rsidRPr="008C0302" w:rsidRDefault="0097751C" w:rsidP="0097751C">
      <w:pPr>
        <w:jc w:val="both"/>
      </w:pPr>
      <w:r w:rsidRPr="008C0302">
        <w:rPr>
          <w:i/>
          <w:iCs/>
        </w:rPr>
        <w:t>b)</w:t>
      </w:r>
      <w:r w:rsidRPr="008C0302">
        <w:tab/>
        <w:t>that, in order to meet those requirements, primary allocation to the EESS (space-to-Earth) in certain frequency bands above 37.5 GHz might be required</w:t>
      </w:r>
      <w:r>
        <w:t>,</w:t>
      </w:r>
    </w:p>
    <w:p w14:paraId="525DF47F" w14:textId="77777777" w:rsidR="0097751C" w:rsidRPr="00374F63" w:rsidRDefault="0097751C" w:rsidP="0097751C">
      <w:pPr>
        <w:pStyle w:val="Call"/>
        <w:rPr>
          <w:lang w:val="en-US"/>
        </w:rPr>
      </w:pPr>
      <w:r w:rsidRPr="005C04DF">
        <w:rPr>
          <w:lang w:val="en-US"/>
        </w:rPr>
        <w:t>resolves to invite ITU-R to complete in time for WRC-</w:t>
      </w:r>
      <w:r>
        <w:rPr>
          <w:lang w:val="en-US"/>
        </w:rPr>
        <w:t>31</w:t>
      </w:r>
    </w:p>
    <w:p w14:paraId="79799E19" w14:textId="77777777" w:rsidR="0097751C" w:rsidRPr="008C0302" w:rsidRDefault="0097751C" w:rsidP="0097751C">
      <w:pPr>
        <w:jc w:val="both"/>
        <w:rPr>
          <w:lang w:val="en-US"/>
        </w:rPr>
      </w:pPr>
      <w:r>
        <w:t>1</w:t>
      </w:r>
      <w:r>
        <w:tab/>
        <w:t xml:space="preserve">the </w:t>
      </w:r>
      <w:r w:rsidRPr="008C0302">
        <w:t xml:space="preserve">review </w:t>
      </w:r>
      <w:r>
        <w:t xml:space="preserve">of </w:t>
      </w:r>
      <w:r w:rsidRPr="008C0302">
        <w:t xml:space="preserve">the existing allocation to the EESS (space-to-Earth) </w:t>
      </w:r>
      <w:r w:rsidRPr="008C0302">
        <w:rPr>
          <w:lang w:val="en-US"/>
        </w:rPr>
        <w:t xml:space="preserve">in the frequency band 37.5-40.5 GHz, and perform sharing and compatibility studies as necessary, in order to determine the feasibility of upgrading this </w:t>
      </w:r>
      <w:r>
        <w:rPr>
          <w:lang w:val="en-US"/>
        </w:rPr>
        <w:t xml:space="preserve">frequency </w:t>
      </w:r>
      <w:r w:rsidRPr="008C0302">
        <w:rPr>
          <w:lang w:val="en-US"/>
        </w:rPr>
        <w:t>allocation to primary status while ensuring the protection of the primary services;</w:t>
      </w:r>
    </w:p>
    <w:p w14:paraId="49B32FD9" w14:textId="77777777" w:rsidR="0097751C" w:rsidRPr="008C0302" w:rsidRDefault="0097751C" w:rsidP="0097751C">
      <w:pPr>
        <w:jc w:val="both"/>
      </w:pPr>
      <w:r w:rsidRPr="008C0302">
        <w:t>2</w:t>
      </w:r>
      <w:r>
        <w:tab/>
        <w:t xml:space="preserve">the </w:t>
      </w:r>
      <w:r w:rsidRPr="008C0302">
        <w:t>identif</w:t>
      </w:r>
      <w:r>
        <w:t>ication</w:t>
      </w:r>
      <w:r w:rsidRPr="008C0302">
        <w:t xml:space="preserve"> </w:t>
      </w:r>
      <w:r>
        <w:t xml:space="preserve">of </w:t>
      </w:r>
      <w:r w:rsidRPr="008C0302">
        <w:t xml:space="preserve">frequency bands within the range 40.5-52.4 GHz, and to </w:t>
      </w:r>
      <w:r w:rsidRPr="008C0302">
        <w:rPr>
          <w:lang w:val="en-US"/>
        </w:rPr>
        <w:t>perform sharing and compatibility studies as necessary, in order to determine the feasibility of creating new primary allocations to the EESS (space-to-Earth) in these bands, while ensuring the protection of the primary services</w:t>
      </w:r>
      <w:r w:rsidRPr="008C0302">
        <w:t>,</w:t>
      </w:r>
    </w:p>
    <w:p w14:paraId="7A3F80F4" w14:textId="77777777" w:rsidR="0097751C" w:rsidRPr="007C519C" w:rsidRDefault="0097751C" w:rsidP="0097751C">
      <w:pPr>
        <w:pStyle w:val="Call"/>
        <w:rPr>
          <w:szCs w:val="24"/>
        </w:rPr>
      </w:pPr>
      <w:r w:rsidRPr="007C519C">
        <w:rPr>
          <w:szCs w:val="24"/>
        </w:rPr>
        <w:t>invites the 20</w:t>
      </w:r>
      <w:r>
        <w:rPr>
          <w:szCs w:val="24"/>
        </w:rPr>
        <w:t>31</w:t>
      </w:r>
      <w:r w:rsidRPr="007C519C">
        <w:rPr>
          <w:szCs w:val="24"/>
        </w:rPr>
        <w:t xml:space="preserve"> World Radiocommunication Conference </w:t>
      </w:r>
    </w:p>
    <w:p w14:paraId="71430AC5" w14:textId="77777777" w:rsidR="0097751C" w:rsidRPr="008C0302" w:rsidRDefault="0097751C" w:rsidP="0097751C">
      <w:pPr>
        <w:jc w:val="both"/>
      </w:pPr>
      <w:r w:rsidRPr="008C0302">
        <w:t xml:space="preserve">to consider, based on the results of studies, an upgrade of the secondary allocation to the EESS (space-to-Earth) in the </w:t>
      </w:r>
      <w:r>
        <w:t xml:space="preserve">frequency band </w:t>
      </w:r>
      <w:r w:rsidRPr="008C0302">
        <w:t xml:space="preserve">37.5-40.5 GHz or possible new worldwide allocations on a primary basis to the EESS (space-to-Earth) in certain frequency bands within the </w:t>
      </w:r>
      <w:r>
        <w:t xml:space="preserve">frequency </w:t>
      </w:r>
      <w:r w:rsidRPr="008C0302">
        <w:t>range 40.5-52.4 GHz,</w:t>
      </w:r>
    </w:p>
    <w:p w14:paraId="34012AC4" w14:textId="77777777" w:rsidR="0097751C" w:rsidRPr="007C519C" w:rsidRDefault="0097751C" w:rsidP="0097751C">
      <w:pPr>
        <w:pStyle w:val="Call"/>
        <w:rPr>
          <w:lang w:val="en-US"/>
        </w:rPr>
      </w:pPr>
      <w:r w:rsidRPr="007C519C">
        <w:rPr>
          <w:lang w:val="en-US"/>
        </w:rPr>
        <w:lastRenderedPageBreak/>
        <w:t>invites administrations</w:t>
      </w:r>
    </w:p>
    <w:p w14:paraId="2BD27D24" w14:textId="77777777" w:rsidR="0097751C" w:rsidRDefault="0097751C" w:rsidP="0097751C">
      <w:pPr>
        <w:jc w:val="both"/>
      </w:pPr>
      <w:r w:rsidRPr="008C0302">
        <w:t>to participate actively in the studies by submitting contributions to the ITU Radiocommunication Sector</w:t>
      </w:r>
      <w:r w:rsidRPr="007C519C">
        <w:rPr>
          <w:lang w:val="en-US"/>
        </w:rPr>
        <w:t>,</w:t>
      </w:r>
    </w:p>
    <w:p w14:paraId="4517A30C" w14:textId="1FDA8C5E" w:rsidR="0097751C" w:rsidRPr="00F616AB" w:rsidRDefault="0066320E" w:rsidP="0097751C">
      <w:pPr>
        <w:pStyle w:val="Call"/>
        <w:rPr>
          <w:lang w:val="en-US"/>
        </w:rPr>
      </w:pPr>
      <w:r>
        <w:rPr>
          <w:lang w:val="en-US"/>
        </w:rPr>
        <w:t>instructs</w:t>
      </w:r>
      <w:r w:rsidR="0097751C" w:rsidRPr="65F29037">
        <w:rPr>
          <w:lang w:val="en-US"/>
        </w:rPr>
        <w:t xml:space="preserve"> the Secretary</w:t>
      </w:r>
      <w:r w:rsidR="00D873F0">
        <w:rPr>
          <w:lang w:val="en-US"/>
        </w:rPr>
        <w:t>-</w:t>
      </w:r>
      <w:r w:rsidR="0097751C" w:rsidRPr="65F29037">
        <w:rPr>
          <w:lang w:val="en-US"/>
        </w:rPr>
        <w:t>Genera</w:t>
      </w:r>
      <w:r w:rsidR="00B13B37">
        <w:rPr>
          <w:lang w:val="en-US"/>
        </w:rPr>
        <w:t>l</w:t>
      </w:r>
    </w:p>
    <w:p w14:paraId="36D6DC73" w14:textId="77777777" w:rsidR="0097751C" w:rsidRDefault="0097751C" w:rsidP="0097751C">
      <w:pPr>
        <w:jc w:val="both"/>
        <w:rPr>
          <w:lang w:val="en-US"/>
        </w:rPr>
      </w:pPr>
      <w:r w:rsidRPr="65F29037">
        <w:rPr>
          <w:lang w:val="en-US"/>
        </w:rPr>
        <w:t xml:space="preserve">to bring this </w:t>
      </w:r>
      <w:r>
        <w:rPr>
          <w:lang w:val="en-US"/>
        </w:rPr>
        <w:t>r</w:t>
      </w:r>
      <w:r w:rsidRPr="65F29037">
        <w:rPr>
          <w:lang w:val="en-US"/>
        </w:rPr>
        <w:t xml:space="preserve">esolution to the attention </w:t>
      </w:r>
      <w:r>
        <w:rPr>
          <w:lang w:val="en-US"/>
        </w:rPr>
        <w:t>of</w:t>
      </w:r>
      <w:r w:rsidRPr="65F29037">
        <w:rPr>
          <w:lang w:val="en-US"/>
        </w:rPr>
        <w:t xml:space="preserve"> international and regional organizations concerned.</w:t>
      </w:r>
    </w:p>
    <w:p w14:paraId="6BD4007D" w14:textId="0E819336" w:rsidR="0097751C" w:rsidRDefault="0097751C" w:rsidP="0097751C">
      <w:pPr>
        <w:pStyle w:val="Annextitle"/>
      </w:pPr>
      <w:r>
        <w:br w:type="page"/>
      </w:r>
      <w:r>
        <w:lastRenderedPageBreak/>
        <w:t>Proposals on a</w:t>
      </w:r>
      <w:r w:rsidR="003449E0">
        <w:t xml:space="preserve"> preliminary </w:t>
      </w:r>
      <w:r>
        <w:t>agenda item for WRC-31</w:t>
      </w:r>
    </w:p>
    <w:tbl>
      <w:tblPr>
        <w:tblpPr w:leftFromText="180" w:rightFromText="180" w:vertAnchor="text" w:tblpX="-84" w:tblpY="1"/>
        <w:tblOverlap w:val="never"/>
        <w:tblW w:w="9723" w:type="dxa"/>
        <w:tblLook w:val="04A0" w:firstRow="1" w:lastRow="0" w:firstColumn="1" w:lastColumn="0" w:noHBand="0" w:noVBand="1"/>
      </w:tblPr>
      <w:tblGrid>
        <w:gridCol w:w="4897"/>
        <w:gridCol w:w="4826"/>
      </w:tblGrid>
      <w:tr w:rsidR="0097751C" w14:paraId="593D43A4" w14:textId="77777777" w:rsidTr="001032F1">
        <w:trPr>
          <w:cantSplit/>
        </w:trPr>
        <w:tc>
          <w:tcPr>
            <w:tcW w:w="9723" w:type="dxa"/>
            <w:gridSpan w:val="2"/>
            <w:hideMark/>
          </w:tcPr>
          <w:p w14:paraId="3F23BE03" w14:textId="1FBE93A1" w:rsidR="0097751C" w:rsidRDefault="0097751C" w:rsidP="001032F1">
            <w:pPr>
              <w:keepNext/>
              <w:spacing w:before="240"/>
              <w:rPr>
                <w:b/>
                <w:bCs/>
                <w:lang w:val="en-US"/>
              </w:rPr>
            </w:pPr>
            <w:r>
              <w:rPr>
                <w:b/>
                <w:bCs/>
                <w:lang w:val="en-US"/>
              </w:rPr>
              <w:t>Subject:</w:t>
            </w:r>
            <w:r w:rsidR="00A0633E">
              <w:rPr>
                <w:b/>
                <w:bCs/>
                <w:lang w:val="en-US"/>
              </w:rPr>
              <w:t xml:space="preserve"> </w:t>
            </w:r>
            <w:r w:rsidR="00A0633E">
              <w:rPr>
                <w:b/>
                <w:bCs/>
              </w:rPr>
              <w:t xml:space="preserve">Studies towards </w:t>
            </w:r>
            <w:r w:rsidRPr="00814967">
              <w:rPr>
                <w:b/>
                <w:bCs/>
              </w:rPr>
              <w:t>frequency allocations for the Earth exploration-satellite service (space-to-</w:t>
            </w:r>
            <w:r w:rsidRPr="0038598C">
              <w:rPr>
                <w:b/>
                <w:bCs/>
              </w:rPr>
              <w:t xml:space="preserve">Earth) </w:t>
            </w:r>
            <w:r w:rsidRPr="0038598C">
              <w:rPr>
                <w:b/>
                <w:bCs/>
                <w:iCs/>
                <w:color w:val="000000"/>
              </w:rPr>
              <w:t>within the</w:t>
            </w:r>
            <w:r>
              <w:rPr>
                <w:b/>
                <w:bCs/>
                <w:iCs/>
                <w:color w:val="000000"/>
              </w:rPr>
              <w:t xml:space="preserve"> frequency</w:t>
            </w:r>
            <w:r w:rsidRPr="0038598C">
              <w:rPr>
                <w:b/>
                <w:bCs/>
                <w:iCs/>
                <w:color w:val="000000"/>
              </w:rPr>
              <w:t xml:space="preserve"> range 37.5-52.4 GHz</w:t>
            </w:r>
          </w:p>
        </w:tc>
      </w:tr>
      <w:tr w:rsidR="0097751C" w14:paraId="52A9FE0B" w14:textId="77777777" w:rsidTr="001032F1">
        <w:trPr>
          <w:cantSplit/>
        </w:trPr>
        <w:tc>
          <w:tcPr>
            <w:tcW w:w="9723" w:type="dxa"/>
            <w:gridSpan w:val="2"/>
            <w:tcBorders>
              <w:top w:val="nil"/>
              <w:left w:val="nil"/>
              <w:bottom w:val="single" w:sz="4" w:space="0" w:color="auto"/>
              <w:right w:val="nil"/>
            </w:tcBorders>
            <w:hideMark/>
          </w:tcPr>
          <w:p w14:paraId="1E58E085" w14:textId="77777777" w:rsidR="0097751C" w:rsidRDefault="0097751C" w:rsidP="001032F1">
            <w:pPr>
              <w:keepNext/>
              <w:spacing w:before="240" w:after="120"/>
              <w:rPr>
                <w:b/>
                <w:i/>
                <w:color w:val="000000"/>
                <w:lang w:val="en-US"/>
              </w:rPr>
            </w:pPr>
            <w:r>
              <w:rPr>
                <w:b/>
                <w:bCs/>
                <w:lang w:val="en-US"/>
              </w:rPr>
              <w:t xml:space="preserve">Origin: </w:t>
            </w:r>
            <w:r w:rsidRPr="00FE6E4C">
              <w:rPr>
                <w:lang w:val="en-US"/>
              </w:rPr>
              <w:t>CEPT</w:t>
            </w:r>
          </w:p>
        </w:tc>
      </w:tr>
      <w:tr w:rsidR="0097751C" w14:paraId="1E4F326E" w14:textId="77777777" w:rsidTr="001032F1">
        <w:trPr>
          <w:cantSplit/>
        </w:trPr>
        <w:tc>
          <w:tcPr>
            <w:tcW w:w="9723" w:type="dxa"/>
            <w:gridSpan w:val="2"/>
            <w:tcBorders>
              <w:top w:val="single" w:sz="4" w:space="0" w:color="auto"/>
              <w:left w:val="nil"/>
              <w:bottom w:val="single" w:sz="4" w:space="0" w:color="auto"/>
              <w:right w:val="nil"/>
            </w:tcBorders>
          </w:tcPr>
          <w:p w14:paraId="5E83E0E2" w14:textId="77777777" w:rsidR="0097751C" w:rsidRDefault="0097751C" w:rsidP="001032F1">
            <w:pPr>
              <w:keepNext/>
              <w:rPr>
                <w:b/>
                <w:iCs/>
                <w:color w:val="000000"/>
                <w:lang w:val="en-US"/>
              </w:rPr>
            </w:pPr>
            <w:r>
              <w:rPr>
                <w:b/>
                <w:i/>
                <w:color w:val="000000"/>
                <w:lang w:val="en-US"/>
              </w:rPr>
              <w:t>Proposal</w:t>
            </w:r>
            <w:r>
              <w:rPr>
                <w:b/>
                <w:iCs/>
                <w:color w:val="000000"/>
                <w:lang w:val="en-US"/>
              </w:rPr>
              <w:t>:</w:t>
            </w:r>
          </w:p>
          <w:p w14:paraId="045725BB" w14:textId="1F0AA750" w:rsidR="0097751C" w:rsidRDefault="0097751C" w:rsidP="001032F1">
            <w:pPr>
              <w:keepNext/>
              <w:rPr>
                <w:b/>
                <w:i/>
                <w:lang w:val="en-US"/>
              </w:rPr>
            </w:pPr>
            <w:r>
              <w:rPr>
                <w:iCs/>
                <w:color w:val="000000"/>
              </w:rPr>
              <w:t>T</w:t>
            </w:r>
            <w:r w:rsidRPr="00814967">
              <w:rPr>
                <w:iCs/>
                <w:color w:val="000000"/>
              </w:rPr>
              <w:t xml:space="preserve">o consider an upgrade of the secondary allocation to the Earth exploration-satellite service </w:t>
            </w:r>
            <w:r>
              <w:rPr>
                <w:iCs/>
                <w:color w:val="000000"/>
              </w:rPr>
              <w:t xml:space="preserve">(EESS) </w:t>
            </w:r>
            <w:r w:rsidRPr="00814967">
              <w:rPr>
                <w:iCs/>
                <w:color w:val="000000"/>
              </w:rPr>
              <w:t xml:space="preserve">(space-to-Earth) in the </w:t>
            </w:r>
            <w:r>
              <w:rPr>
                <w:iCs/>
                <w:color w:val="000000"/>
              </w:rPr>
              <w:t xml:space="preserve">frequency band </w:t>
            </w:r>
            <w:r w:rsidRPr="00814967">
              <w:rPr>
                <w:iCs/>
                <w:color w:val="000000"/>
              </w:rPr>
              <w:t xml:space="preserve">37.5-40.5 GHz or possible new worldwide </w:t>
            </w:r>
            <w:r>
              <w:rPr>
                <w:iCs/>
                <w:color w:val="000000"/>
              </w:rPr>
              <w:t xml:space="preserve">frequency </w:t>
            </w:r>
            <w:r w:rsidRPr="00814967">
              <w:rPr>
                <w:iCs/>
                <w:color w:val="000000"/>
              </w:rPr>
              <w:t xml:space="preserve">allocations on a primary basis to the EESS (space-to-Earth) in certain frequency bands </w:t>
            </w:r>
            <w:bookmarkStart w:id="54" w:name="_Hlk141902385"/>
            <w:r w:rsidRPr="00814967">
              <w:rPr>
                <w:iCs/>
                <w:color w:val="000000"/>
              </w:rPr>
              <w:t xml:space="preserve">within the range </w:t>
            </w:r>
            <w:r>
              <w:rPr>
                <w:iCs/>
                <w:color w:val="000000"/>
              </w:rPr>
              <w:t>40.5</w:t>
            </w:r>
            <w:r w:rsidRPr="00814967">
              <w:rPr>
                <w:iCs/>
                <w:color w:val="000000"/>
              </w:rPr>
              <w:t>-52.4 GHz</w:t>
            </w:r>
            <w:bookmarkEnd w:id="54"/>
            <w:r w:rsidRPr="00814967">
              <w:rPr>
                <w:iCs/>
                <w:color w:val="000000"/>
              </w:rPr>
              <w:t xml:space="preserve">, in accordance with Resolution </w:t>
            </w:r>
            <w:r w:rsidRPr="00694316">
              <w:rPr>
                <w:b/>
              </w:rPr>
              <w:t>[</w:t>
            </w:r>
            <w:r w:rsidR="00F1572D">
              <w:rPr>
                <w:b/>
              </w:rPr>
              <w:t>EUR-A10-2.2</w:t>
            </w:r>
            <w:r w:rsidRPr="00694316">
              <w:rPr>
                <w:b/>
              </w:rPr>
              <w:t>]</w:t>
            </w:r>
            <w:r w:rsidRPr="00814967">
              <w:rPr>
                <w:b/>
                <w:bCs/>
                <w:iCs/>
                <w:color w:val="000000"/>
              </w:rPr>
              <w:t xml:space="preserve"> </w:t>
            </w:r>
            <w:r w:rsidRPr="000450A5">
              <w:rPr>
                <w:rFonts w:eastAsia="MS Mincho"/>
                <w:b/>
                <w:kern w:val="2"/>
                <w:szCs w:val="24"/>
                <w:lang w:val="en-US" w:eastAsia="ja-JP"/>
              </w:rPr>
              <w:t>(WRC-</w:t>
            </w:r>
            <w:r w:rsidRPr="00BB3C40">
              <w:rPr>
                <w:b/>
                <w:color w:val="000000"/>
                <w:lang w:val="en-US"/>
              </w:rPr>
              <w:t>23)</w:t>
            </w:r>
          </w:p>
        </w:tc>
      </w:tr>
      <w:tr w:rsidR="0097751C" w14:paraId="57E031E7" w14:textId="77777777" w:rsidTr="001032F1">
        <w:trPr>
          <w:cantSplit/>
        </w:trPr>
        <w:tc>
          <w:tcPr>
            <w:tcW w:w="9723" w:type="dxa"/>
            <w:gridSpan w:val="2"/>
            <w:tcBorders>
              <w:top w:val="single" w:sz="4" w:space="0" w:color="auto"/>
              <w:left w:val="nil"/>
              <w:bottom w:val="single" w:sz="4" w:space="0" w:color="auto"/>
              <w:right w:val="nil"/>
            </w:tcBorders>
          </w:tcPr>
          <w:p w14:paraId="5F4E61FA" w14:textId="77777777" w:rsidR="0097751C" w:rsidRDefault="0097751C" w:rsidP="001032F1">
            <w:pPr>
              <w:keepNext/>
              <w:rPr>
                <w:b/>
                <w:i/>
                <w:color w:val="000000"/>
                <w:lang w:val="en-US"/>
              </w:rPr>
            </w:pPr>
            <w:r>
              <w:rPr>
                <w:b/>
                <w:i/>
                <w:color w:val="000000"/>
                <w:lang w:val="en-US"/>
              </w:rPr>
              <w:t>Background/reason</w:t>
            </w:r>
            <w:r>
              <w:rPr>
                <w:b/>
                <w:iCs/>
                <w:color w:val="000000"/>
                <w:lang w:val="en-US"/>
              </w:rPr>
              <w:t>:</w:t>
            </w:r>
          </w:p>
          <w:p w14:paraId="5D11A09D" w14:textId="77777777" w:rsidR="0097751C" w:rsidRPr="0038598C" w:rsidRDefault="0097751C" w:rsidP="001032F1">
            <w:r w:rsidRPr="0038598C">
              <w:t xml:space="preserve">The continuous investment in future generations of Earth observing (EO) missions operated in the framework of the </w:t>
            </w:r>
            <w:r>
              <w:t>Earth exploration-satellite service (EESS)</w:t>
            </w:r>
            <w:r w:rsidRPr="0038598C">
              <w:t xml:space="preserve"> requires appropriate regulatory status and certainty to accommodate the future payload data transmission system requirements (including the need for increased bandwidth), essential in delivering the data collected by future EO sensors, targeting increased performance objectives.</w:t>
            </w:r>
          </w:p>
          <w:p w14:paraId="084B9D5A" w14:textId="77777777" w:rsidR="0097751C" w:rsidRPr="001107C8" w:rsidRDefault="0097751C" w:rsidP="001032F1">
            <w:pPr>
              <w:keepNext/>
            </w:pPr>
            <w:r w:rsidRPr="0038598C">
              <w:t xml:space="preserve">Taking into account that there is currently a worldwide secondary allocation to the </w:t>
            </w:r>
            <w:r>
              <w:t>EESS</w:t>
            </w:r>
            <w:r w:rsidRPr="0038598C">
              <w:t xml:space="preserve"> (space-to-Earth) in the </w:t>
            </w:r>
            <w:r>
              <w:t>frequency</w:t>
            </w:r>
            <w:r w:rsidRPr="0038598C">
              <w:t xml:space="preserve"> band 37.5-40.5 GHz, th</w:t>
            </w:r>
            <w:r>
              <w:t>is</w:t>
            </w:r>
            <w:r w:rsidRPr="0038598C">
              <w:t xml:space="preserve"> preliminary agenda item intends to </w:t>
            </w:r>
            <w:r>
              <w:t>assess</w:t>
            </w:r>
            <w:r w:rsidRPr="0038598C">
              <w:t xml:space="preserve"> whether this existing allocation would be suitable to accommodate the emerging EESS (space-to-Earth) requirements</w:t>
            </w:r>
            <w:r>
              <w:t xml:space="preserve"> or, w</w:t>
            </w:r>
            <w:r w:rsidRPr="0038598C">
              <w:t xml:space="preserve">ould it not be the case, </w:t>
            </w:r>
            <w:r>
              <w:t>to</w:t>
            </w:r>
            <w:r w:rsidRPr="0038598C">
              <w:t xml:space="preserve"> seek new worldwide primary allocations to the EESS (space-to-Earth) in specific frequency bands between </w:t>
            </w:r>
            <w:r>
              <w:t>40.5</w:t>
            </w:r>
            <w:r w:rsidRPr="0038598C">
              <w:t xml:space="preserve"> and 52.4</w:t>
            </w:r>
            <w:r>
              <w:t xml:space="preserve"> GHz.</w:t>
            </w:r>
            <w:r w:rsidRPr="0038598C">
              <w:t xml:space="preserve"> </w:t>
            </w:r>
          </w:p>
        </w:tc>
      </w:tr>
      <w:tr w:rsidR="0097751C" w14:paraId="1A3CCD07" w14:textId="77777777" w:rsidTr="001032F1">
        <w:trPr>
          <w:cantSplit/>
        </w:trPr>
        <w:tc>
          <w:tcPr>
            <w:tcW w:w="9723" w:type="dxa"/>
            <w:gridSpan w:val="2"/>
            <w:tcBorders>
              <w:top w:val="single" w:sz="4" w:space="0" w:color="auto"/>
              <w:left w:val="nil"/>
              <w:bottom w:val="single" w:sz="4" w:space="0" w:color="auto"/>
              <w:right w:val="nil"/>
            </w:tcBorders>
          </w:tcPr>
          <w:p w14:paraId="4EE74B33" w14:textId="77777777" w:rsidR="0097751C" w:rsidRDefault="0097751C" w:rsidP="001032F1">
            <w:pPr>
              <w:keepNext/>
              <w:rPr>
                <w:b/>
                <w:i/>
                <w:lang w:val="en-US"/>
              </w:rPr>
            </w:pPr>
            <w:r>
              <w:rPr>
                <w:b/>
                <w:i/>
                <w:lang w:val="en-US"/>
              </w:rPr>
              <w:t>Radiocommunication services concerned</w:t>
            </w:r>
            <w:r>
              <w:rPr>
                <w:b/>
                <w:iCs/>
                <w:lang w:val="en-US"/>
              </w:rPr>
              <w:t xml:space="preserve">: </w:t>
            </w:r>
            <w:r>
              <w:t xml:space="preserve">Amateur, Amateur-satellite, Broadcasting, Broadcasting-satellite, Earth exploration-satellite, Fixed, Fixed-satellite, Land Mobile, Mobile, Mobile-satellite, Space Research, Radio Astronomy, Radionavigation and Radionavigation-satellite </w:t>
            </w:r>
          </w:p>
        </w:tc>
      </w:tr>
      <w:tr w:rsidR="0097751C" w14:paraId="7B15D8D0" w14:textId="77777777" w:rsidTr="001032F1">
        <w:trPr>
          <w:cantSplit/>
        </w:trPr>
        <w:tc>
          <w:tcPr>
            <w:tcW w:w="9723" w:type="dxa"/>
            <w:gridSpan w:val="2"/>
            <w:tcBorders>
              <w:top w:val="single" w:sz="4" w:space="0" w:color="auto"/>
              <w:left w:val="nil"/>
              <w:bottom w:val="single" w:sz="4" w:space="0" w:color="auto"/>
              <w:right w:val="nil"/>
            </w:tcBorders>
          </w:tcPr>
          <w:p w14:paraId="299255CB" w14:textId="77777777" w:rsidR="0097751C" w:rsidRDefault="0097751C" w:rsidP="001032F1">
            <w:pPr>
              <w:keepNext/>
              <w:rPr>
                <w:b/>
                <w:i/>
                <w:lang w:val="en-US"/>
              </w:rPr>
            </w:pPr>
            <w:r>
              <w:rPr>
                <w:b/>
                <w:i/>
                <w:lang w:val="en-US"/>
              </w:rPr>
              <w:t>Indication of possible difficulties</w:t>
            </w:r>
            <w:r>
              <w:rPr>
                <w:b/>
                <w:iCs/>
                <w:lang w:val="en-US"/>
              </w:rPr>
              <w:t xml:space="preserve">: </w:t>
            </w:r>
            <w:r w:rsidRPr="007E5F21">
              <w:rPr>
                <w:bCs/>
                <w:iCs/>
                <w:color w:val="000000"/>
                <w:szCs w:val="24"/>
              </w:rPr>
              <w:t xml:space="preserve"> </w:t>
            </w:r>
          </w:p>
          <w:p w14:paraId="6DF214D3" w14:textId="77777777" w:rsidR="0097751C" w:rsidRDefault="0097751C" w:rsidP="001032F1">
            <w:pPr>
              <w:keepNext/>
              <w:rPr>
                <w:b/>
                <w:i/>
                <w:lang w:val="en-US"/>
              </w:rPr>
            </w:pPr>
            <w:r>
              <w:rPr>
                <w:iCs/>
              </w:rPr>
              <w:t xml:space="preserve">None. </w:t>
            </w:r>
            <w:r w:rsidRPr="001C33A4">
              <w:rPr>
                <w:iCs/>
              </w:rPr>
              <w:t>It is planned that studies will be initiated within SG7 (WP 7B) during the 2023-2027</w:t>
            </w:r>
            <w:r>
              <w:rPr>
                <w:iCs/>
              </w:rPr>
              <w:t xml:space="preserve"> cycle</w:t>
            </w:r>
            <w:r w:rsidRPr="001C33A4">
              <w:rPr>
                <w:iCs/>
              </w:rPr>
              <w:t xml:space="preserve"> to study the spectrum requirements for EESS (space-to-Earth) and to determine the suitable candidate bands within the considered</w:t>
            </w:r>
            <w:r>
              <w:rPr>
                <w:iCs/>
              </w:rPr>
              <w:t xml:space="preserve"> frequency range</w:t>
            </w:r>
            <w:r>
              <w:rPr>
                <w:rFonts w:eastAsia="MS Mincho"/>
                <w:color w:val="000000"/>
                <w:lang w:val="en-US"/>
              </w:rPr>
              <w:t>.</w:t>
            </w:r>
          </w:p>
        </w:tc>
      </w:tr>
      <w:tr w:rsidR="0097751C" w14:paraId="49AE1078" w14:textId="77777777" w:rsidTr="001032F1">
        <w:trPr>
          <w:cantSplit/>
        </w:trPr>
        <w:tc>
          <w:tcPr>
            <w:tcW w:w="9723" w:type="dxa"/>
            <w:gridSpan w:val="2"/>
            <w:tcBorders>
              <w:top w:val="single" w:sz="4" w:space="0" w:color="auto"/>
              <w:left w:val="nil"/>
              <w:bottom w:val="single" w:sz="4" w:space="0" w:color="auto"/>
              <w:right w:val="nil"/>
            </w:tcBorders>
          </w:tcPr>
          <w:p w14:paraId="102B8EA3" w14:textId="77777777" w:rsidR="0097751C" w:rsidRDefault="0097751C" w:rsidP="001032F1">
            <w:pPr>
              <w:keepNext/>
              <w:rPr>
                <w:b/>
                <w:i/>
                <w:lang w:val="en-US"/>
              </w:rPr>
            </w:pPr>
            <w:r>
              <w:rPr>
                <w:b/>
                <w:i/>
                <w:lang w:val="en-US"/>
              </w:rPr>
              <w:t>Previous/ongoing studies on the issue</w:t>
            </w:r>
            <w:r>
              <w:rPr>
                <w:b/>
                <w:iCs/>
                <w:lang w:val="en-US"/>
              </w:rPr>
              <w:t xml:space="preserve">: </w:t>
            </w:r>
            <w:r w:rsidRPr="007E5F21">
              <w:rPr>
                <w:bCs/>
                <w:iCs/>
                <w:color w:val="000000"/>
                <w:szCs w:val="24"/>
              </w:rPr>
              <w:t xml:space="preserve"> </w:t>
            </w:r>
          </w:p>
          <w:p w14:paraId="720BCC6B" w14:textId="08C0D3F5" w:rsidR="0097751C" w:rsidRDefault="0097751C" w:rsidP="001032F1">
            <w:pPr>
              <w:keepNext/>
              <w:rPr>
                <w:b/>
                <w:i/>
                <w:lang w:val="en-US"/>
              </w:rPr>
            </w:pPr>
          </w:p>
        </w:tc>
      </w:tr>
      <w:tr w:rsidR="0097751C" w14:paraId="36DE5C53" w14:textId="77777777" w:rsidTr="001032F1">
        <w:trPr>
          <w:cantSplit/>
        </w:trPr>
        <w:tc>
          <w:tcPr>
            <w:tcW w:w="4897" w:type="dxa"/>
            <w:tcBorders>
              <w:top w:val="single" w:sz="4" w:space="0" w:color="auto"/>
              <w:left w:val="nil"/>
              <w:bottom w:val="single" w:sz="4" w:space="0" w:color="auto"/>
              <w:right w:val="single" w:sz="4" w:space="0" w:color="auto"/>
            </w:tcBorders>
          </w:tcPr>
          <w:p w14:paraId="35BA9F24" w14:textId="77777777" w:rsidR="0097751C" w:rsidRDefault="0097751C" w:rsidP="001032F1">
            <w:pPr>
              <w:keepNext/>
              <w:rPr>
                <w:b/>
                <w:i/>
                <w:color w:val="000000"/>
                <w:lang w:val="en-US"/>
              </w:rPr>
            </w:pPr>
            <w:r>
              <w:rPr>
                <w:b/>
                <w:i/>
                <w:color w:val="000000"/>
                <w:lang w:val="en-US"/>
              </w:rPr>
              <w:t>Studies to be carried out by</w:t>
            </w:r>
            <w:r>
              <w:rPr>
                <w:b/>
                <w:iCs/>
                <w:color w:val="000000"/>
                <w:lang w:val="en-US"/>
              </w:rPr>
              <w:t xml:space="preserve">: </w:t>
            </w:r>
          </w:p>
          <w:p w14:paraId="5377EFDC" w14:textId="77777777" w:rsidR="0097751C" w:rsidRDefault="0097751C" w:rsidP="001032F1">
            <w:pPr>
              <w:keepNext/>
              <w:rPr>
                <w:b/>
                <w:i/>
                <w:color w:val="000000"/>
                <w:lang w:val="en-US"/>
              </w:rPr>
            </w:pPr>
            <w:r w:rsidRPr="0097420D">
              <w:rPr>
                <w:iCs/>
                <w:color w:val="000000"/>
                <w:lang w:val="en-US"/>
              </w:rPr>
              <w:t xml:space="preserve">WP </w:t>
            </w:r>
            <w:r>
              <w:rPr>
                <w:iCs/>
                <w:color w:val="000000"/>
                <w:lang w:val="en-US"/>
              </w:rPr>
              <w:t>7</w:t>
            </w:r>
            <w:r w:rsidRPr="0097420D">
              <w:rPr>
                <w:iCs/>
                <w:color w:val="000000"/>
                <w:lang w:val="en-US"/>
              </w:rPr>
              <w:t>B</w:t>
            </w:r>
          </w:p>
        </w:tc>
        <w:tc>
          <w:tcPr>
            <w:tcW w:w="4826" w:type="dxa"/>
            <w:tcBorders>
              <w:top w:val="single" w:sz="4" w:space="0" w:color="auto"/>
              <w:left w:val="single" w:sz="4" w:space="0" w:color="auto"/>
              <w:bottom w:val="single" w:sz="4" w:space="0" w:color="auto"/>
              <w:right w:val="nil"/>
            </w:tcBorders>
            <w:hideMark/>
          </w:tcPr>
          <w:p w14:paraId="3B39A536" w14:textId="77777777" w:rsidR="0097751C" w:rsidRDefault="0097751C" w:rsidP="001032F1">
            <w:pPr>
              <w:keepNext/>
              <w:rPr>
                <w:b/>
                <w:iCs/>
                <w:color w:val="000000"/>
                <w:lang w:val="en-US"/>
              </w:rPr>
            </w:pPr>
            <w:r>
              <w:rPr>
                <w:b/>
                <w:i/>
                <w:color w:val="000000"/>
                <w:lang w:val="en-US"/>
              </w:rPr>
              <w:t>with the participation of</w:t>
            </w:r>
            <w:r>
              <w:rPr>
                <w:b/>
                <w:iCs/>
                <w:color w:val="000000"/>
                <w:lang w:val="en-US"/>
              </w:rPr>
              <w:t>:</w:t>
            </w:r>
          </w:p>
          <w:p w14:paraId="2D83DDBD" w14:textId="77777777" w:rsidR="0097751C" w:rsidRDefault="0097751C" w:rsidP="001032F1">
            <w:pPr>
              <w:keepNext/>
              <w:rPr>
                <w:b/>
                <w:i/>
                <w:color w:val="000000"/>
                <w:lang w:val="en-US"/>
              </w:rPr>
            </w:pPr>
            <w:r w:rsidRPr="007E5F21">
              <w:rPr>
                <w:rFonts w:eastAsia="MS Gothic"/>
                <w:szCs w:val="24"/>
                <w:lang w:eastAsia="ja-JP"/>
              </w:rPr>
              <w:t>Administrations</w:t>
            </w:r>
            <w:r w:rsidRPr="007E5F21">
              <w:rPr>
                <w:szCs w:val="24"/>
                <w:lang w:eastAsia="ko-KR"/>
              </w:rPr>
              <w:t xml:space="preserve"> and Sector members of the ITU-R</w:t>
            </w:r>
          </w:p>
        </w:tc>
      </w:tr>
      <w:tr w:rsidR="0097751C" w14:paraId="38A842F9" w14:textId="77777777" w:rsidTr="001032F1">
        <w:trPr>
          <w:cantSplit/>
        </w:trPr>
        <w:tc>
          <w:tcPr>
            <w:tcW w:w="9723" w:type="dxa"/>
            <w:gridSpan w:val="2"/>
            <w:tcBorders>
              <w:top w:val="single" w:sz="4" w:space="0" w:color="auto"/>
              <w:left w:val="nil"/>
              <w:bottom w:val="single" w:sz="4" w:space="0" w:color="auto"/>
              <w:right w:val="nil"/>
            </w:tcBorders>
          </w:tcPr>
          <w:p w14:paraId="0B88ACA1" w14:textId="77777777" w:rsidR="0097751C" w:rsidRDefault="0097751C" w:rsidP="001032F1">
            <w:pPr>
              <w:keepNext/>
              <w:rPr>
                <w:b/>
                <w:i/>
                <w:color w:val="000000"/>
                <w:lang w:val="en-US"/>
              </w:rPr>
            </w:pPr>
            <w:r>
              <w:rPr>
                <w:b/>
                <w:i/>
                <w:color w:val="000000"/>
                <w:lang w:val="en-US"/>
              </w:rPr>
              <w:t>ITU</w:t>
            </w:r>
            <w:r>
              <w:rPr>
                <w:b/>
                <w:i/>
                <w:color w:val="000000"/>
                <w:lang w:val="en-US"/>
              </w:rPr>
              <w:noBreakHyphen/>
              <w:t>R study groups concerned</w:t>
            </w:r>
            <w:r>
              <w:rPr>
                <w:b/>
                <w:iCs/>
                <w:color w:val="000000"/>
                <w:lang w:val="en-US"/>
              </w:rPr>
              <w:t xml:space="preserve">: </w:t>
            </w:r>
          </w:p>
          <w:p w14:paraId="1553531D" w14:textId="77777777" w:rsidR="0097751C" w:rsidRDefault="0097751C" w:rsidP="001032F1">
            <w:pPr>
              <w:keepNext/>
              <w:rPr>
                <w:b/>
                <w:i/>
                <w:lang w:val="en-US"/>
              </w:rPr>
            </w:pPr>
            <w:r w:rsidRPr="00866306">
              <w:rPr>
                <w:bCs/>
                <w:color w:val="000000"/>
                <w:szCs w:val="24"/>
              </w:rPr>
              <w:t>SG</w:t>
            </w:r>
            <w:r>
              <w:rPr>
                <w:bCs/>
                <w:color w:val="000000"/>
                <w:szCs w:val="24"/>
              </w:rPr>
              <w:t>4, SG5, SG6, SG7</w:t>
            </w:r>
          </w:p>
        </w:tc>
      </w:tr>
      <w:tr w:rsidR="0097751C" w14:paraId="47484DD9" w14:textId="77777777" w:rsidTr="001032F1">
        <w:trPr>
          <w:cantSplit/>
        </w:trPr>
        <w:tc>
          <w:tcPr>
            <w:tcW w:w="9723" w:type="dxa"/>
            <w:gridSpan w:val="2"/>
            <w:tcBorders>
              <w:top w:val="single" w:sz="4" w:space="0" w:color="auto"/>
              <w:left w:val="nil"/>
              <w:bottom w:val="single" w:sz="4" w:space="0" w:color="auto"/>
              <w:right w:val="nil"/>
            </w:tcBorders>
          </w:tcPr>
          <w:p w14:paraId="2A1E1038" w14:textId="77777777" w:rsidR="0097751C" w:rsidRDefault="0097751C" w:rsidP="001032F1">
            <w:pPr>
              <w:keepNext/>
              <w:rPr>
                <w:b/>
                <w:i/>
                <w:lang w:val="en-US"/>
              </w:rPr>
            </w:pPr>
            <w:r>
              <w:rPr>
                <w:b/>
                <w:i/>
                <w:lang w:val="en-US"/>
              </w:rPr>
              <w:t>ITU resource implications, including financial implications (refer to CV126)</w:t>
            </w:r>
            <w:r>
              <w:rPr>
                <w:b/>
                <w:iCs/>
                <w:lang w:val="en-US"/>
              </w:rPr>
              <w:t>:</w:t>
            </w:r>
          </w:p>
          <w:p w14:paraId="5E60EBF0" w14:textId="7A69497E" w:rsidR="0097751C" w:rsidRDefault="0097751C" w:rsidP="001032F1">
            <w:pPr>
              <w:keepNext/>
              <w:rPr>
                <w:b/>
                <w:i/>
                <w:lang w:val="en-US"/>
              </w:rPr>
            </w:pPr>
            <w:r w:rsidRPr="007E5F21">
              <w:rPr>
                <w:bCs/>
                <w:iCs/>
                <w:szCs w:val="24"/>
                <w:lang w:eastAsia="ko-KR"/>
              </w:rPr>
              <w:t xml:space="preserve">This proposed </w:t>
            </w:r>
            <w:r w:rsidR="003449E0">
              <w:rPr>
                <w:bCs/>
                <w:iCs/>
                <w:szCs w:val="24"/>
                <w:lang w:eastAsia="ko-KR"/>
              </w:rPr>
              <w:t xml:space="preserve">preliminary </w:t>
            </w:r>
            <w:r w:rsidRPr="007E5F21">
              <w:rPr>
                <w:bCs/>
                <w:iCs/>
                <w:szCs w:val="24"/>
                <w:lang w:eastAsia="ko-KR"/>
              </w:rPr>
              <w:t>agenda item will be studied within the normal ITU-R procedures and planned budget.</w:t>
            </w:r>
            <w:r>
              <w:rPr>
                <w:bCs/>
                <w:iCs/>
                <w:szCs w:val="24"/>
                <w:lang w:eastAsia="ko-KR"/>
              </w:rPr>
              <w:t xml:space="preserve"> No extra cost is foreseen.</w:t>
            </w:r>
          </w:p>
        </w:tc>
      </w:tr>
      <w:tr w:rsidR="0097751C" w14:paraId="5933AB40" w14:textId="77777777" w:rsidTr="001032F1">
        <w:trPr>
          <w:cantSplit/>
        </w:trPr>
        <w:tc>
          <w:tcPr>
            <w:tcW w:w="4897" w:type="dxa"/>
            <w:tcBorders>
              <w:top w:val="single" w:sz="4" w:space="0" w:color="auto"/>
              <w:left w:val="nil"/>
              <w:bottom w:val="single" w:sz="4" w:space="0" w:color="auto"/>
              <w:right w:val="nil"/>
            </w:tcBorders>
            <w:hideMark/>
          </w:tcPr>
          <w:p w14:paraId="3BDF5ABE" w14:textId="77777777" w:rsidR="0097751C" w:rsidRDefault="0097751C" w:rsidP="001032F1">
            <w:pPr>
              <w:keepNext/>
              <w:rPr>
                <w:b/>
                <w:iCs/>
                <w:lang w:val="en-US"/>
              </w:rPr>
            </w:pPr>
            <w:r>
              <w:rPr>
                <w:b/>
                <w:i/>
                <w:lang w:val="en-US"/>
              </w:rPr>
              <w:t>Common regional proposal</w:t>
            </w:r>
            <w:r>
              <w:rPr>
                <w:b/>
                <w:iCs/>
                <w:lang w:val="en-US"/>
              </w:rPr>
              <w:t xml:space="preserve">: </w:t>
            </w:r>
            <w:r>
              <w:rPr>
                <w:bCs/>
                <w:iCs/>
                <w:lang w:val="en-US"/>
              </w:rPr>
              <w:t>Yes</w:t>
            </w:r>
          </w:p>
        </w:tc>
        <w:tc>
          <w:tcPr>
            <w:tcW w:w="4826" w:type="dxa"/>
            <w:tcBorders>
              <w:top w:val="single" w:sz="4" w:space="0" w:color="auto"/>
              <w:left w:val="nil"/>
              <w:bottom w:val="single" w:sz="4" w:space="0" w:color="auto"/>
              <w:right w:val="nil"/>
            </w:tcBorders>
          </w:tcPr>
          <w:p w14:paraId="02A90DDC" w14:textId="77777777" w:rsidR="0097751C" w:rsidRDefault="0097751C" w:rsidP="001032F1">
            <w:pPr>
              <w:keepNext/>
              <w:rPr>
                <w:b/>
                <w:iCs/>
                <w:lang w:val="en-US"/>
              </w:rPr>
            </w:pPr>
            <w:r>
              <w:rPr>
                <w:b/>
                <w:i/>
                <w:lang w:val="en-US"/>
              </w:rPr>
              <w:t>Multicountry proposal</w:t>
            </w:r>
            <w:r>
              <w:rPr>
                <w:b/>
                <w:iCs/>
                <w:lang w:val="en-US"/>
              </w:rPr>
              <w:t xml:space="preserve">: </w:t>
            </w:r>
            <w:r>
              <w:rPr>
                <w:bCs/>
                <w:iCs/>
                <w:lang w:val="en-US"/>
              </w:rPr>
              <w:t>No</w:t>
            </w:r>
          </w:p>
          <w:p w14:paraId="2A855471" w14:textId="77777777" w:rsidR="0097751C" w:rsidRDefault="0097751C" w:rsidP="001032F1">
            <w:pPr>
              <w:keepNext/>
              <w:rPr>
                <w:b/>
                <w:i/>
                <w:lang w:val="en-US"/>
              </w:rPr>
            </w:pPr>
            <w:r>
              <w:rPr>
                <w:b/>
                <w:i/>
                <w:lang w:val="en-US"/>
              </w:rPr>
              <w:t>Number of countries</w:t>
            </w:r>
            <w:r>
              <w:rPr>
                <w:b/>
                <w:iCs/>
                <w:lang w:val="en-US"/>
              </w:rPr>
              <w:t>:</w:t>
            </w:r>
          </w:p>
          <w:p w14:paraId="58052A46" w14:textId="77777777" w:rsidR="0097751C" w:rsidRDefault="0097751C" w:rsidP="001032F1">
            <w:pPr>
              <w:keepNext/>
              <w:rPr>
                <w:b/>
                <w:i/>
                <w:lang w:val="en-US"/>
              </w:rPr>
            </w:pPr>
          </w:p>
        </w:tc>
      </w:tr>
      <w:tr w:rsidR="0097751C" w14:paraId="0B57529E" w14:textId="77777777" w:rsidTr="001032F1">
        <w:trPr>
          <w:cantSplit/>
        </w:trPr>
        <w:tc>
          <w:tcPr>
            <w:tcW w:w="9723" w:type="dxa"/>
            <w:gridSpan w:val="2"/>
            <w:tcBorders>
              <w:top w:val="single" w:sz="4" w:space="0" w:color="auto"/>
              <w:left w:val="nil"/>
              <w:bottom w:val="nil"/>
              <w:right w:val="nil"/>
            </w:tcBorders>
          </w:tcPr>
          <w:p w14:paraId="2E3D9EB4" w14:textId="77777777" w:rsidR="0097751C" w:rsidRPr="008226A7" w:rsidRDefault="0097751C" w:rsidP="001032F1">
            <w:pPr>
              <w:rPr>
                <w:bCs/>
                <w:iCs/>
                <w:lang w:val="en-US"/>
              </w:rPr>
            </w:pPr>
            <w:r>
              <w:rPr>
                <w:b/>
                <w:i/>
                <w:lang w:val="en-US"/>
              </w:rPr>
              <w:lastRenderedPageBreak/>
              <w:t xml:space="preserve">Remarks </w:t>
            </w:r>
            <w:r>
              <w:rPr>
                <w:bCs/>
                <w:iCs/>
                <w:lang w:val="en-US"/>
              </w:rPr>
              <w:t xml:space="preserve"> None</w:t>
            </w:r>
          </w:p>
          <w:p w14:paraId="0CFE1AD0" w14:textId="77777777" w:rsidR="0097751C" w:rsidRDefault="0097751C" w:rsidP="001032F1">
            <w:pPr>
              <w:rPr>
                <w:b/>
                <w:i/>
                <w:lang w:val="en-US"/>
              </w:rPr>
            </w:pPr>
          </w:p>
        </w:tc>
      </w:tr>
    </w:tbl>
    <w:p w14:paraId="30091B97" w14:textId="77777777" w:rsidR="0097751C" w:rsidRDefault="0097751C" w:rsidP="0097751C">
      <w:pPr>
        <w:pStyle w:val="Reasons"/>
      </w:pPr>
    </w:p>
    <w:p w14:paraId="428E5B94" w14:textId="77777777" w:rsidR="0097751C" w:rsidRDefault="0097751C">
      <w:pPr>
        <w:tabs>
          <w:tab w:val="clear" w:pos="1134"/>
          <w:tab w:val="clear" w:pos="1871"/>
          <w:tab w:val="clear" w:pos="2268"/>
        </w:tabs>
        <w:overflowPunct/>
        <w:autoSpaceDE/>
        <w:autoSpaceDN/>
        <w:adjustRightInd/>
        <w:spacing w:before="0"/>
        <w:textAlignment w:val="auto"/>
        <w:rPr>
          <w:caps/>
          <w:sz w:val="28"/>
        </w:rPr>
      </w:pPr>
      <w:r>
        <w:br w:type="page"/>
      </w:r>
    </w:p>
    <w:p w14:paraId="6484D832" w14:textId="4DED817C" w:rsidR="0097751C" w:rsidRDefault="0097751C" w:rsidP="0097751C">
      <w:pPr>
        <w:pStyle w:val="Proposal"/>
      </w:pPr>
      <w:r>
        <w:lastRenderedPageBreak/>
        <w:t>ADD</w:t>
      </w:r>
      <w:r>
        <w:tab/>
        <w:t>EUR/XXXX</w:t>
      </w:r>
      <w:r w:rsidR="00A7794C">
        <w:t>A27A2/</w:t>
      </w:r>
      <w:r>
        <w:t>4</w:t>
      </w:r>
    </w:p>
    <w:p w14:paraId="68743F6D" w14:textId="6F86E195" w:rsidR="0097751C" w:rsidRDefault="0097751C" w:rsidP="0097751C">
      <w:pPr>
        <w:pStyle w:val="ResNo"/>
      </w:pPr>
      <w:r>
        <w:t xml:space="preserve">Draft New Resolution </w:t>
      </w:r>
      <w:r w:rsidRPr="009372DA">
        <w:t>[</w:t>
      </w:r>
      <w:r w:rsidR="00F1572D">
        <w:t>EUR-A10-2.3</w:t>
      </w:r>
      <w:r w:rsidRPr="009372DA">
        <w:t>]</w:t>
      </w:r>
      <w:r>
        <w:t>(WRC-23)</w:t>
      </w:r>
    </w:p>
    <w:p w14:paraId="4EB2350E" w14:textId="76FBC8C3" w:rsidR="0097751C" w:rsidRDefault="00D04666" w:rsidP="0097751C">
      <w:pPr>
        <w:pStyle w:val="Restitle"/>
        <w:rPr>
          <w:lang w:val="en-US"/>
        </w:rPr>
      </w:pPr>
      <w:r w:rsidRPr="00D04666">
        <w:t>Studies towards possible new global primary allocation to the radionavigation-satellite service (space-to-Earth) in the frequency bands 5</w:t>
      </w:r>
      <w:r>
        <w:t> </w:t>
      </w:r>
      <w:r w:rsidRPr="00D04666">
        <w:t>030-5</w:t>
      </w:r>
      <w:r w:rsidR="004A0956">
        <w:t> </w:t>
      </w:r>
      <w:r w:rsidRPr="00D04666">
        <w:t>150 MHz and 5</w:t>
      </w:r>
      <w:r w:rsidR="004A0956">
        <w:t> </w:t>
      </w:r>
      <w:r w:rsidRPr="00D04666">
        <w:t>150-5</w:t>
      </w:r>
      <w:r w:rsidR="004A0956">
        <w:t> </w:t>
      </w:r>
      <w:r w:rsidRPr="00D04666">
        <w:t xml:space="preserve">250 </w:t>
      </w:r>
      <w:r>
        <w:t>M</w:t>
      </w:r>
      <w:r w:rsidR="0097751C">
        <w:t>Hz</w:t>
      </w:r>
    </w:p>
    <w:p w14:paraId="25AA289D" w14:textId="77777777" w:rsidR="0097751C" w:rsidRPr="007D124B" w:rsidRDefault="0097751C" w:rsidP="0097751C">
      <w:pPr>
        <w:spacing w:before="280"/>
      </w:pPr>
      <w:r w:rsidRPr="007D124B">
        <w:t>The World Radiocommunication Conference (Dubai, 2023),</w:t>
      </w:r>
    </w:p>
    <w:p w14:paraId="0BE4D04D" w14:textId="77777777" w:rsidR="0097751C" w:rsidRPr="007D124B" w:rsidRDefault="0097751C" w:rsidP="0097751C">
      <w:pPr>
        <w:pStyle w:val="Call"/>
      </w:pPr>
      <w:r w:rsidRPr="007D124B">
        <w:t>considering</w:t>
      </w:r>
    </w:p>
    <w:p w14:paraId="4C16B458" w14:textId="671EE4B0" w:rsidR="0000159E" w:rsidRDefault="00631CFD" w:rsidP="007106C9">
      <w:pPr>
        <w:jc w:val="both"/>
      </w:pPr>
      <w:r>
        <w:rPr>
          <w:i/>
        </w:rPr>
        <w:t>a</w:t>
      </w:r>
      <w:r w:rsidRPr="00C274E6">
        <w:rPr>
          <w:i/>
        </w:rPr>
        <w:t>)</w:t>
      </w:r>
      <w:r w:rsidR="0000159E">
        <w:tab/>
        <w:t xml:space="preserve">that radionavigation-satellite service (RNSS) systems and networks provide worldwide accurate information for many positioning, navigation and timing applications; </w:t>
      </w:r>
    </w:p>
    <w:p w14:paraId="1E1176CD" w14:textId="77777777" w:rsidR="0000159E" w:rsidRDefault="0000159E" w:rsidP="007106C9">
      <w:pPr>
        <w:jc w:val="both"/>
      </w:pPr>
      <w:r w:rsidRPr="00C274E6">
        <w:rPr>
          <w:i/>
        </w:rPr>
        <w:t>b)</w:t>
      </w:r>
      <w:r>
        <w:tab/>
        <w:t>that with growing user demands and modern use cases, the satellite navigation systems and networks need to achieve higher accuracy, better network reliability, and increased availability and robustness towards natural and man-made effects;</w:t>
      </w:r>
    </w:p>
    <w:p w14:paraId="1F07605B" w14:textId="27381366" w:rsidR="0000159E" w:rsidRDefault="0000159E" w:rsidP="007106C9">
      <w:pPr>
        <w:jc w:val="both"/>
      </w:pPr>
      <w:r w:rsidRPr="00C274E6">
        <w:rPr>
          <w:i/>
        </w:rPr>
        <w:t>c)</w:t>
      </w:r>
      <w:r>
        <w:tab/>
        <w:t>that the frequency band 5 010-5 030 MHz is allocated worldwide to the RNSS (space-to-earth) on a primary basis;</w:t>
      </w:r>
    </w:p>
    <w:p w14:paraId="79083A47" w14:textId="4BCD66B2" w:rsidR="0000159E" w:rsidRDefault="0000159E" w:rsidP="007106C9">
      <w:pPr>
        <w:jc w:val="both"/>
      </w:pPr>
      <w:r w:rsidRPr="00C274E6">
        <w:rPr>
          <w:i/>
        </w:rPr>
        <w:t>d)</w:t>
      </w:r>
      <w:r>
        <w:tab/>
        <w:t xml:space="preserve">that the characteristics and protection criteria for the receiving earth stations and also the transmitting space stations of RNSS in the </w:t>
      </w:r>
      <w:r w:rsidR="006A74AB">
        <w:t xml:space="preserve">frequency </w:t>
      </w:r>
      <w:r>
        <w:t>band 5 010-5 030 MHz are presented in Recommendation ITU-R M.2031-1;</w:t>
      </w:r>
    </w:p>
    <w:p w14:paraId="4BB0B0FA" w14:textId="21E9A4B1" w:rsidR="0000159E" w:rsidRDefault="0000159E" w:rsidP="007106C9">
      <w:pPr>
        <w:jc w:val="both"/>
      </w:pPr>
      <w:r w:rsidRPr="00C274E6">
        <w:rPr>
          <w:i/>
        </w:rPr>
        <w:t>e)</w:t>
      </w:r>
      <w:r>
        <w:tab/>
        <w:t xml:space="preserve">that the frequency band 5 150-5 216 MHz is allocated to the radiodetermination-satellite service (RDSS) (space-to-Earth) under the provisions described in No. </w:t>
      </w:r>
      <w:r w:rsidRPr="00C274E6">
        <w:rPr>
          <w:b/>
        </w:rPr>
        <w:t>5.446</w:t>
      </w:r>
      <w:r>
        <w:t xml:space="preserve">; </w:t>
      </w:r>
    </w:p>
    <w:p w14:paraId="548231F9" w14:textId="77777777" w:rsidR="0000159E" w:rsidRDefault="0000159E" w:rsidP="007106C9">
      <w:pPr>
        <w:jc w:val="both"/>
      </w:pPr>
      <w:r w:rsidRPr="00C274E6">
        <w:rPr>
          <w:i/>
        </w:rPr>
        <w:t>f)</w:t>
      </w:r>
      <w:r>
        <w:tab/>
        <w:t>that an RNSS (space-to-earth) allocation in the frequency bands 5 030-5 150 MHz and 5150-5250 MHz would allow wideband RNSS signals (over 120 MHz) to improve positioning accuracy, robustness, resilience to intentional and unintentional interference and compatibility with incumbent systems,</w:t>
      </w:r>
    </w:p>
    <w:p w14:paraId="7DD49C8A" w14:textId="77777777" w:rsidR="0097751C" w:rsidRPr="008C0302" w:rsidRDefault="0097751C" w:rsidP="0097751C">
      <w:pPr>
        <w:pStyle w:val="Call"/>
      </w:pPr>
      <w:r w:rsidRPr="008C0302">
        <w:t>noting</w:t>
      </w:r>
    </w:p>
    <w:p w14:paraId="167A2593" w14:textId="7F736EE6" w:rsidR="007106C9" w:rsidRDefault="007106C9" w:rsidP="007106C9">
      <w:pPr>
        <w:jc w:val="both"/>
      </w:pPr>
      <w:r w:rsidRPr="00C274E6">
        <w:rPr>
          <w:i/>
        </w:rPr>
        <w:t>a)</w:t>
      </w:r>
      <w:r>
        <w:tab/>
        <w:t xml:space="preserve">that the frequency band 5 030-5 091 MHz is allocated to the </w:t>
      </w:r>
      <w:r w:rsidR="009162B2">
        <w:t>a</w:t>
      </w:r>
      <w:r>
        <w:t xml:space="preserve">eronautical </w:t>
      </w:r>
      <w:r w:rsidR="009162B2">
        <w:t>m</w:t>
      </w:r>
      <w:r>
        <w:t xml:space="preserve">obile, </w:t>
      </w:r>
      <w:r w:rsidR="009162B2">
        <w:t>a</w:t>
      </w:r>
      <w:r>
        <w:t xml:space="preserve">eronautical </w:t>
      </w:r>
      <w:r w:rsidR="009162B2">
        <w:t>m</w:t>
      </w:r>
      <w:r>
        <w:t>obile-</w:t>
      </w:r>
      <w:r w:rsidR="009162B2">
        <w:t>s</w:t>
      </w:r>
      <w:r>
        <w:t xml:space="preserve">atellite and </w:t>
      </w:r>
      <w:r w:rsidR="009162B2">
        <w:t>a</w:t>
      </w:r>
      <w:r>
        <w:t xml:space="preserve">eronautical </w:t>
      </w:r>
      <w:r w:rsidR="009162B2">
        <w:t>r</w:t>
      </w:r>
      <w:r>
        <w:t>adionavigation services on a primary basis;</w:t>
      </w:r>
    </w:p>
    <w:p w14:paraId="67002848" w14:textId="25831467" w:rsidR="007106C9" w:rsidRDefault="007106C9" w:rsidP="007106C9">
      <w:pPr>
        <w:jc w:val="both"/>
      </w:pPr>
      <w:r w:rsidRPr="00C274E6">
        <w:rPr>
          <w:i/>
        </w:rPr>
        <w:t>b)</w:t>
      </w:r>
      <w:r>
        <w:tab/>
        <w:t xml:space="preserve">that the frequency band 5 091-5 150 MHz is allocated to the </w:t>
      </w:r>
      <w:r w:rsidR="009162B2">
        <w:t>f</w:t>
      </w:r>
      <w:r>
        <w:t>ixed-</w:t>
      </w:r>
      <w:r w:rsidR="009162B2">
        <w:t>s</w:t>
      </w:r>
      <w:r>
        <w:t xml:space="preserve">atellite (Earth-to-space), </w:t>
      </w:r>
      <w:r w:rsidR="009162B2">
        <w:t>a</w:t>
      </w:r>
      <w:r>
        <w:t xml:space="preserve">eronautical </w:t>
      </w:r>
      <w:r w:rsidR="009162B2">
        <w:t>m</w:t>
      </w:r>
      <w:r>
        <w:t xml:space="preserve">obile, </w:t>
      </w:r>
      <w:r w:rsidR="009162B2">
        <w:t>a</w:t>
      </w:r>
      <w:r>
        <w:t xml:space="preserve">eronautical </w:t>
      </w:r>
      <w:r w:rsidR="009162B2">
        <w:t>m</w:t>
      </w:r>
      <w:r>
        <w:t>obile-</w:t>
      </w:r>
      <w:r w:rsidR="009162B2">
        <w:t>s</w:t>
      </w:r>
      <w:r>
        <w:t xml:space="preserve">atellite and </w:t>
      </w:r>
      <w:r w:rsidR="009162B2">
        <w:t>a</w:t>
      </w:r>
      <w:r>
        <w:t xml:space="preserve">eronautical </w:t>
      </w:r>
      <w:r w:rsidR="009162B2">
        <w:t>r</w:t>
      </w:r>
      <w:r>
        <w:t>adionavigation services on a primary basis;</w:t>
      </w:r>
    </w:p>
    <w:p w14:paraId="0C162E9F" w14:textId="27FF737C" w:rsidR="007106C9" w:rsidRDefault="007106C9" w:rsidP="007106C9">
      <w:pPr>
        <w:jc w:val="both"/>
      </w:pPr>
      <w:r w:rsidRPr="00C274E6">
        <w:rPr>
          <w:i/>
        </w:rPr>
        <w:t>c)</w:t>
      </w:r>
      <w:r>
        <w:tab/>
        <w:t xml:space="preserve">that the frequency band 5 150-5 250 MHz is allocated to the </w:t>
      </w:r>
      <w:r w:rsidR="009162B2">
        <w:t>f</w:t>
      </w:r>
      <w:r>
        <w:t>ixed-</w:t>
      </w:r>
      <w:r w:rsidR="009162B2">
        <w:t>s</w:t>
      </w:r>
      <w:r>
        <w:t xml:space="preserve">atellite (Earth-to-space), </w:t>
      </w:r>
      <w:r w:rsidR="009162B2">
        <w:t>m</w:t>
      </w:r>
      <w:r>
        <w:t xml:space="preserve">obile and </w:t>
      </w:r>
      <w:r w:rsidR="009162B2">
        <w:t>a</w:t>
      </w:r>
      <w:r>
        <w:t xml:space="preserve">eronautical </w:t>
      </w:r>
      <w:r w:rsidR="009162B2">
        <w:t>r</w:t>
      </w:r>
      <w:r>
        <w:t>adionavigation services on a primary basis</w:t>
      </w:r>
      <w:r w:rsidR="009162B2">
        <w:t>,</w:t>
      </w:r>
    </w:p>
    <w:p w14:paraId="3AB8C728" w14:textId="77777777" w:rsidR="0097751C" w:rsidRPr="007D124B" w:rsidRDefault="0097751C" w:rsidP="0097751C">
      <w:pPr>
        <w:pStyle w:val="Call"/>
      </w:pPr>
      <w:r w:rsidRPr="007D124B">
        <w:t>recognizing</w:t>
      </w:r>
    </w:p>
    <w:p w14:paraId="26AC8058" w14:textId="77777777" w:rsidR="00C56E04" w:rsidRDefault="00C56E04" w:rsidP="00C56E04">
      <w:pPr>
        <w:jc w:val="both"/>
      </w:pPr>
      <w:r w:rsidRPr="00C274E6">
        <w:rPr>
          <w:i/>
        </w:rPr>
        <w:t>a)</w:t>
      </w:r>
      <w:r>
        <w:tab/>
        <w:t>that the current RNSS allocations might not be sufficient to fulfil the growing demands for higher positioning accuracy, network availability and robustness in the future;</w:t>
      </w:r>
    </w:p>
    <w:p w14:paraId="42C480D1" w14:textId="77777777" w:rsidR="00C56E04" w:rsidRDefault="00C56E04" w:rsidP="00C56E04">
      <w:pPr>
        <w:jc w:val="both"/>
      </w:pPr>
      <w:r w:rsidRPr="00C274E6">
        <w:rPr>
          <w:i/>
        </w:rPr>
        <w:t>b)</w:t>
      </w:r>
      <w:r>
        <w:tab/>
        <w:t>that the possible addition of the RNSS (space-to-Earth) in the frequency bands 5 030-5 150 and 5 150-5 250 MHz or parts thereof should not constrain the use and development of the incumbent services in this frequency range;</w:t>
      </w:r>
    </w:p>
    <w:p w14:paraId="078EAB65" w14:textId="45DB1F1D" w:rsidR="00C56E04" w:rsidRDefault="00C56E04" w:rsidP="00C56E04">
      <w:pPr>
        <w:jc w:val="both"/>
      </w:pPr>
      <w:r w:rsidRPr="00C274E6">
        <w:rPr>
          <w:i/>
        </w:rPr>
        <w:t>c)</w:t>
      </w:r>
      <w:r>
        <w:tab/>
        <w:t>that the use by the RDSS in the frequency band 5 150-5 216 MHz is limited to feeder links in conjunction with the radiodetermination</w:t>
      </w:r>
      <w:r w:rsidR="00DC4B61">
        <w:t>-</w:t>
      </w:r>
      <w:r>
        <w:t xml:space="preserve">satellite service operating in the frequency bands </w:t>
      </w:r>
      <w:r>
        <w:lastRenderedPageBreak/>
        <w:t>1 610-1 626.5 MHz and/or 2 483.5-2 500 MHz</w:t>
      </w:r>
      <w:r w:rsidR="00B922C3" w:rsidRPr="003449E0">
        <w:t>, and that t</w:t>
      </w:r>
      <w:r>
        <w:t>he total power flux</w:t>
      </w:r>
      <w:r w:rsidR="003449E0">
        <w:t xml:space="preserve"> </w:t>
      </w:r>
      <w:r>
        <w:t>density at the Earth’s surface shall in no case exceed −159 dB(W/m</w:t>
      </w:r>
      <w:r w:rsidRPr="008C0302">
        <w:rPr>
          <w:vertAlign w:val="superscript"/>
        </w:rPr>
        <w:t>2</w:t>
      </w:r>
      <w:r>
        <w:t xml:space="preserve">) in any 4 kHz band for all angles of arrival (No. </w:t>
      </w:r>
      <w:r w:rsidRPr="00C274E6">
        <w:rPr>
          <w:b/>
        </w:rPr>
        <w:t>5.446</w:t>
      </w:r>
      <w:r>
        <w:t>);</w:t>
      </w:r>
    </w:p>
    <w:p w14:paraId="0751F086" w14:textId="77777777" w:rsidR="00C56E04" w:rsidRDefault="00C56E04" w:rsidP="00C56E04">
      <w:pPr>
        <w:jc w:val="both"/>
      </w:pPr>
      <w:r w:rsidRPr="00C274E6">
        <w:rPr>
          <w:i/>
        </w:rPr>
        <w:t>d)</w:t>
      </w:r>
      <w:r>
        <w:tab/>
        <w:t>that, in order not to cause harmful interference to the microwave landing system operating above 5 030 MHz, the aggregate power flux-density produced at the Earth’s surface in the frequency band 5 030-5 150 MHz by all the space stations within any RNSS system (space-to-Earth) operating in the frequency band 5 010-5 030 MHz shall not exceed −124.5 dB(W/m</w:t>
      </w:r>
      <w:r w:rsidRPr="008C0302">
        <w:rPr>
          <w:vertAlign w:val="superscript"/>
        </w:rPr>
        <w:t>2</w:t>
      </w:r>
      <w:r>
        <w:t xml:space="preserve">) in a 150 kHz band; </w:t>
      </w:r>
    </w:p>
    <w:p w14:paraId="6D850C4F" w14:textId="77777777" w:rsidR="00C56E04" w:rsidRDefault="00C56E04" w:rsidP="00C56E04">
      <w:pPr>
        <w:jc w:val="both"/>
      </w:pPr>
      <w:r w:rsidRPr="00C274E6">
        <w:rPr>
          <w:i/>
        </w:rPr>
        <w:t>e)</w:t>
      </w:r>
      <w:r>
        <w:tab/>
        <w:t xml:space="preserve">that, in order not to cause harmful interference to the radio astronomy service in the frequency band 4 990-5 000 MHz, RNSS systems operating in the frequency band 5 010-5 030 MHz shall comply with the limits in the frequency band 4 990-5 000 MHz defined in Resolution </w:t>
      </w:r>
      <w:r w:rsidRPr="00C274E6">
        <w:rPr>
          <w:b/>
        </w:rPr>
        <w:t>741 (Rev.WRC-15)</w:t>
      </w:r>
      <w:r>
        <w:t>,</w:t>
      </w:r>
    </w:p>
    <w:p w14:paraId="1E6AEE86" w14:textId="77777777" w:rsidR="0097751C" w:rsidRPr="00374F63" w:rsidRDefault="0097751C" w:rsidP="0097751C">
      <w:pPr>
        <w:pStyle w:val="Call"/>
        <w:rPr>
          <w:lang w:val="en-US"/>
        </w:rPr>
      </w:pPr>
      <w:r w:rsidRPr="005C04DF">
        <w:rPr>
          <w:lang w:val="en-US"/>
        </w:rPr>
        <w:t>resolves to invite ITU-R to complete in time for WRC-</w:t>
      </w:r>
      <w:r>
        <w:rPr>
          <w:lang w:val="en-US"/>
        </w:rPr>
        <w:t>31</w:t>
      </w:r>
    </w:p>
    <w:p w14:paraId="5BF4B40C" w14:textId="77777777" w:rsidR="008B497D" w:rsidRDefault="008B497D" w:rsidP="00151A79">
      <w:pPr>
        <w:jc w:val="both"/>
      </w:pPr>
      <w:r>
        <w:t>1</w:t>
      </w:r>
      <w:r>
        <w:tab/>
        <w:t>studies on future spectrum requirements for the RNSS, in particular for the space-to-Earth direction in the 5 GHz frequency range;</w:t>
      </w:r>
    </w:p>
    <w:p w14:paraId="55AC1C68" w14:textId="7605BC20" w:rsidR="008B497D" w:rsidRDefault="008B497D" w:rsidP="00151A79">
      <w:pPr>
        <w:jc w:val="both"/>
      </w:pPr>
      <w:r>
        <w:t>2</w:t>
      </w:r>
      <w:r>
        <w:tab/>
        <w:t xml:space="preserve">sharing and compatibility studies between RNSS applications and the incumbent services mentioned in </w:t>
      </w:r>
      <w:r w:rsidRPr="008C0302">
        <w:rPr>
          <w:i/>
        </w:rPr>
        <w:t>noting a)</w:t>
      </w:r>
      <w:r>
        <w:t xml:space="preserve"> to </w:t>
      </w:r>
      <w:r w:rsidRPr="008C0302">
        <w:rPr>
          <w:i/>
        </w:rPr>
        <w:t>c)</w:t>
      </w:r>
      <w:r>
        <w:t xml:space="preserve"> in the frequency range 5 030-5 250 MHz, and studies related to the protection of the passive service applications identified in No. </w:t>
      </w:r>
      <w:r w:rsidRPr="008C0302">
        <w:rPr>
          <w:b/>
        </w:rPr>
        <w:t>5.443B</w:t>
      </w:r>
      <w:r>
        <w:t xml:space="preserve">; </w:t>
      </w:r>
    </w:p>
    <w:p w14:paraId="46CA98C6" w14:textId="646EDD26" w:rsidR="008B497D" w:rsidRDefault="00250C8C" w:rsidP="00151A79">
      <w:pPr>
        <w:jc w:val="both"/>
      </w:pPr>
      <w:r>
        <w:t>3</w:t>
      </w:r>
      <w:r w:rsidR="008B497D">
        <w:tab/>
        <w:t xml:space="preserve">studies on possible new allocations to the RNSS on a co-primary basis in the frequency range 5 030-5 250 MHz, while ensuring the protection of existing services in the frequency bands considered and, as appropriate, </w:t>
      </w:r>
      <w:r>
        <w:t xml:space="preserve">in </w:t>
      </w:r>
      <w:r w:rsidR="008B497D">
        <w:t>adjacent frequency bands,</w:t>
      </w:r>
    </w:p>
    <w:p w14:paraId="16B0B28D" w14:textId="77777777" w:rsidR="0097751C" w:rsidRPr="007C519C" w:rsidRDefault="0097751C" w:rsidP="0097751C">
      <w:pPr>
        <w:pStyle w:val="Call"/>
        <w:rPr>
          <w:szCs w:val="24"/>
        </w:rPr>
      </w:pPr>
      <w:r w:rsidRPr="007C519C">
        <w:rPr>
          <w:szCs w:val="24"/>
        </w:rPr>
        <w:t>invites the 20</w:t>
      </w:r>
      <w:r>
        <w:rPr>
          <w:szCs w:val="24"/>
        </w:rPr>
        <w:t>31</w:t>
      </w:r>
      <w:r w:rsidRPr="007C519C">
        <w:rPr>
          <w:szCs w:val="24"/>
        </w:rPr>
        <w:t xml:space="preserve"> World Radiocommunication Conference </w:t>
      </w:r>
    </w:p>
    <w:p w14:paraId="166A8E5F" w14:textId="77777777" w:rsidR="00FB4DBD" w:rsidRDefault="00FB4DBD" w:rsidP="00FB4DBD">
      <w:pPr>
        <w:jc w:val="both"/>
      </w:pPr>
      <w:r>
        <w:t>to consider, based on the results of studies, a new global primary allocation to the RNSS (space-to-Earth) in the frequency bands 5 030-5 150 and 5 150-5 250 MHz or parts thereof,</w:t>
      </w:r>
    </w:p>
    <w:p w14:paraId="11510533" w14:textId="77777777" w:rsidR="0097751C" w:rsidRPr="007C519C" w:rsidRDefault="0097751C" w:rsidP="0097751C">
      <w:pPr>
        <w:pStyle w:val="Call"/>
        <w:rPr>
          <w:lang w:val="en-US"/>
        </w:rPr>
      </w:pPr>
      <w:r w:rsidRPr="007C519C">
        <w:rPr>
          <w:lang w:val="en-US"/>
        </w:rPr>
        <w:t>invites administrations</w:t>
      </w:r>
    </w:p>
    <w:p w14:paraId="48BC4C50" w14:textId="77777777" w:rsidR="009C77C2" w:rsidRDefault="009C77C2" w:rsidP="009C77C2">
      <w:r>
        <w:t>to participate actively in the ITU-R studies and provide the technical and operational characteristics of the systems involved by submitting contributions to the ITU Radiocommunication Sector,</w:t>
      </w:r>
    </w:p>
    <w:p w14:paraId="19DD67E7" w14:textId="1B6FD721" w:rsidR="0097751C" w:rsidRPr="00F616AB" w:rsidRDefault="0066320E" w:rsidP="0097751C">
      <w:pPr>
        <w:pStyle w:val="Call"/>
        <w:rPr>
          <w:lang w:val="en-US"/>
        </w:rPr>
      </w:pPr>
      <w:r>
        <w:rPr>
          <w:lang w:val="en-US"/>
        </w:rPr>
        <w:t>instructs</w:t>
      </w:r>
      <w:r w:rsidR="0097751C" w:rsidRPr="65F29037">
        <w:rPr>
          <w:lang w:val="en-US"/>
        </w:rPr>
        <w:t xml:space="preserve"> the Secretary-General</w:t>
      </w:r>
    </w:p>
    <w:p w14:paraId="23CEA222" w14:textId="77777777" w:rsidR="00003343" w:rsidRDefault="00003343" w:rsidP="00003343">
      <w:r>
        <w:t>to bring this Resolution to the attention of the international and regional organizations concerned.</w:t>
      </w:r>
    </w:p>
    <w:p w14:paraId="1E4A3F55" w14:textId="3DC0815E" w:rsidR="0097751C" w:rsidRDefault="0097751C" w:rsidP="0097751C">
      <w:pPr>
        <w:pStyle w:val="Annextitle"/>
      </w:pPr>
      <w:r>
        <w:br w:type="page"/>
      </w:r>
      <w:r>
        <w:lastRenderedPageBreak/>
        <w:t xml:space="preserve">Proposals on </w:t>
      </w:r>
      <w:r w:rsidR="003449E0">
        <w:t>a preliminary</w:t>
      </w:r>
      <w:r>
        <w:t xml:space="preserve"> agenda item for WRC-31</w:t>
      </w:r>
    </w:p>
    <w:tbl>
      <w:tblPr>
        <w:tblpPr w:leftFromText="180" w:rightFromText="180" w:vertAnchor="text" w:tblpX="-84" w:tblpY="1"/>
        <w:tblOverlap w:val="never"/>
        <w:tblW w:w="9723" w:type="dxa"/>
        <w:tblLook w:val="04A0" w:firstRow="1" w:lastRow="0" w:firstColumn="1" w:lastColumn="0" w:noHBand="0" w:noVBand="1"/>
      </w:tblPr>
      <w:tblGrid>
        <w:gridCol w:w="4897"/>
        <w:gridCol w:w="4826"/>
      </w:tblGrid>
      <w:tr w:rsidR="0097751C" w14:paraId="54845332" w14:textId="77777777" w:rsidTr="001032F1">
        <w:trPr>
          <w:cantSplit/>
        </w:trPr>
        <w:tc>
          <w:tcPr>
            <w:tcW w:w="9723" w:type="dxa"/>
            <w:gridSpan w:val="2"/>
            <w:hideMark/>
          </w:tcPr>
          <w:p w14:paraId="216C584D" w14:textId="4E30F393" w:rsidR="0097751C" w:rsidRDefault="0097751C" w:rsidP="001032F1">
            <w:pPr>
              <w:keepNext/>
              <w:spacing w:before="240"/>
              <w:rPr>
                <w:b/>
                <w:bCs/>
                <w:lang w:val="en-US"/>
              </w:rPr>
            </w:pPr>
            <w:r>
              <w:rPr>
                <w:b/>
                <w:bCs/>
                <w:lang w:val="en-US"/>
              </w:rPr>
              <w:t>Subject:</w:t>
            </w:r>
            <w:r>
              <w:t xml:space="preserve"> </w:t>
            </w:r>
            <w:r w:rsidR="003449E0">
              <w:t>P</w:t>
            </w:r>
            <w:r w:rsidR="008B315C">
              <w:rPr>
                <w:b/>
                <w:bCs/>
              </w:rPr>
              <w:t xml:space="preserve">otential </w:t>
            </w:r>
            <w:r w:rsidR="008B315C" w:rsidRPr="003346C3">
              <w:rPr>
                <w:b/>
                <w:bCs/>
              </w:rPr>
              <w:t>new global primary allocation to the RNSS (space-to-Earth) in the frequency band</w:t>
            </w:r>
            <w:r w:rsidR="008B315C" w:rsidRPr="00D557E9">
              <w:rPr>
                <w:b/>
                <w:bCs/>
              </w:rPr>
              <w:t>s</w:t>
            </w:r>
            <w:r w:rsidR="008B315C" w:rsidRPr="003346C3">
              <w:rPr>
                <w:b/>
                <w:bCs/>
              </w:rPr>
              <w:t xml:space="preserve"> 5</w:t>
            </w:r>
            <w:r w:rsidR="002C1A34">
              <w:rPr>
                <w:b/>
                <w:bCs/>
              </w:rPr>
              <w:t xml:space="preserve"> </w:t>
            </w:r>
            <w:r w:rsidR="008B315C" w:rsidRPr="003346C3">
              <w:rPr>
                <w:b/>
                <w:bCs/>
              </w:rPr>
              <w:t>030-</w:t>
            </w:r>
            <w:r w:rsidR="008B315C" w:rsidRPr="00D557E9">
              <w:rPr>
                <w:b/>
                <w:bCs/>
              </w:rPr>
              <w:t>5</w:t>
            </w:r>
            <w:r w:rsidR="002C1A34">
              <w:rPr>
                <w:b/>
                <w:bCs/>
              </w:rPr>
              <w:t xml:space="preserve"> </w:t>
            </w:r>
            <w:r w:rsidR="008B315C" w:rsidRPr="00D557E9">
              <w:rPr>
                <w:b/>
                <w:bCs/>
              </w:rPr>
              <w:t>150 and 5</w:t>
            </w:r>
            <w:r w:rsidR="002C1A34">
              <w:rPr>
                <w:b/>
                <w:bCs/>
              </w:rPr>
              <w:t xml:space="preserve"> </w:t>
            </w:r>
            <w:r w:rsidR="008B315C" w:rsidRPr="00D557E9">
              <w:rPr>
                <w:b/>
                <w:bCs/>
              </w:rPr>
              <w:t>150-</w:t>
            </w:r>
            <w:r w:rsidR="008B315C" w:rsidRPr="003346C3">
              <w:rPr>
                <w:b/>
                <w:bCs/>
              </w:rPr>
              <w:t>5</w:t>
            </w:r>
            <w:r w:rsidR="002C1A34">
              <w:rPr>
                <w:b/>
                <w:bCs/>
              </w:rPr>
              <w:t xml:space="preserve"> </w:t>
            </w:r>
            <w:r w:rsidR="008B315C" w:rsidRPr="003346C3">
              <w:rPr>
                <w:b/>
                <w:bCs/>
              </w:rPr>
              <w:t>250 MHz</w:t>
            </w:r>
          </w:p>
        </w:tc>
      </w:tr>
      <w:tr w:rsidR="0097751C" w14:paraId="7017A1C2" w14:textId="77777777" w:rsidTr="001032F1">
        <w:trPr>
          <w:cantSplit/>
        </w:trPr>
        <w:tc>
          <w:tcPr>
            <w:tcW w:w="9723" w:type="dxa"/>
            <w:gridSpan w:val="2"/>
            <w:tcBorders>
              <w:top w:val="nil"/>
              <w:left w:val="nil"/>
              <w:bottom w:val="single" w:sz="4" w:space="0" w:color="auto"/>
              <w:right w:val="nil"/>
            </w:tcBorders>
            <w:hideMark/>
          </w:tcPr>
          <w:p w14:paraId="73787B1B" w14:textId="77777777" w:rsidR="0097751C" w:rsidRDefault="0097751C" w:rsidP="001032F1">
            <w:pPr>
              <w:keepNext/>
              <w:spacing w:before="240" w:after="120"/>
              <w:rPr>
                <w:b/>
                <w:i/>
                <w:color w:val="000000"/>
                <w:lang w:val="en-US"/>
              </w:rPr>
            </w:pPr>
            <w:r>
              <w:rPr>
                <w:b/>
                <w:bCs/>
                <w:lang w:val="en-US"/>
              </w:rPr>
              <w:t xml:space="preserve">Origin: </w:t>
            </w:r>
            <w:r w:rsidRPr="00FE6E4C">
              <w:rPr>
                <w:lang w:val="en-US"/>
              </w:rPr>
              <w:t>CEPT</w:t>
            </w:r>
          </w:p>
        </w:tc>
      </w:tr>
      <w:tr w:rsidR="0097751C" w14:paraId="5D5159FA" w14:textId="77777777" w:rsidTr="001032F1">
        <w:trPr>
          <w:cantSplit/>
        </w:trPr>
        <w:tc>
          <w:tcPr>
            <w:tcW w:w="9723" w:type="dxa"/>
            <w:gridSpan w:val="2"/>
            <w:tcBorders>
              <w:top w:val="single" w:sz="4" w:space="0" w:color="auto"/>
              <w:left w:val="nil"/>
              <w:bottom w:val="single" w:sz="4" w:space="0" w:color="auto"/>
              <w:right w:val="nil"/>
            </w:tcBorders>
          </w:tcPr>
          <w:p w14:paraId="55A57F7E" w14:textId="77777777" w:rsidR="0097751C" w:rsidRDefault="0097751C" w:rsidP="001032F1">
            <w:pPr>
              <w:keepNext/>
              <w:rPr>
                <w:b/>
                <w:iCs/>
                <w:color w:val="000000"/>
                <w:lang w:val="en-US"/>
              </w:rPr>
            </w:pPr>
            <w:r>
              <w:rPr>
                <w:b/>
                <w:i/>
                <w:color w:val="000000"/>
                <w:lang w:val="en-US"/>
              </w:rPr>
              <w:t>Proposal</w:t>
            </w:r>
            <w:r>
              <w:rPr>
                <w:b/>
                <w:iCs/>
                <w:color w:val="000000"/>
                <w:lang w:val="en-US"/>
              </w:rPr>
              <w:t>:</w:t>
            </w:r>
          </w:p>
          <w:p w14:paraId="4918F3E4" w14:textId="36A79B71" w:rsidR="0097751C" w:rsidRPr="005D2452" w:rsidRDefault="005D2452" w:rsidP="001032F1">
            <w:pPr>
              <w:keepNext/>
              <w:rPr>
                <w:b/>
                <w:bCs/>
                <w:szCs w:val="24"/>
              </w:rPr>
            </w:pPr>
            <w:r>
              <w:rPr>
                <w:szCs w:val="24"/>
              </w:rPr>
              <w:t>T</w:t>
            </w:r>
            <w:r w:rsidRPr="003346C3">
              <w:rPr>
                <w:szCs w:val="24"/>
              </w:rPr>
              <w:t xml:space="preserve">o consider, based on the results of studies, a </w:t>
            </w:r>
            <w:bookmarkStart w:id="55" w:name="_Hlk142946062"/>
            <w:r w:rsidRPr="003346C3">
              <w:rPr>
                <w:szCs w:val="24"/>
              </w:rPr>
              <w:t>new global primary allocation to the RNSS (space-to-Earth) in the frequency band</w:t>
            </w:r>
            <w:r>
              <w:rPr>
                <w:szCs w:val="24"/>
              </w:rPr>
              <w:t>s</w:t>
            </w:r>
            <w:r w:rsidRPr="003346C3">
              <w:rPr>
                <w:szCs w:val="24"/>
              </w:rPr>
              <w:t xml:space="preserve"> 5</w:t>
            </w:r>
            <w:r>
              <w:rPr>
                <w:szCs w:val="24"/>
              </w:rPr>
              <w:t xml:space="preserve"> </w:t>
            </w:r>
            <w:r w:rsidRPr="003346C3">
              <w:rPr>
                <w:szCs w:val="24"/>
              </w:rPr>
              <w:t>030-</w:t>
            </w:r>
            <w:r>
              <w:rPr>
                <w:szCs w:val="24"/>
              </w:rPr>
              <w:t>5 150 and 5 150-</w:t>
            </w:r>
            <w:r w:rsidRPr="003346C3">
              <w:rPr>
                <w:szCs w:val="24"/>
              </w:rPr>
              <w:t>5</w:t>
            </w:r>
            <w:r>
              <w:rPr>
                <w:szCs w:val="24"/>
              </w:rPr>
              <w:t xml:space="preserve"> </w:t>
            </w:r>
            <w:r w:rsidRPr="003346C3">
              <w:rPr>
                <w:szCs w:val="24"/>
              </w:rPr>
              <w:t xml:space="preserve">250 MHz </w:t>
            </w:r>
            <w:bookmarkEnd w:id="55"/>
            <w:r w:rsidRPr="003346C3">
              <w:rPr>
                <w:szCs w:val="24"/>
              </w:rPr>
              <w:t>or parts thereof</w:t>
            </w:r>
            <w:r>
              <w:rPr>
                <w:szCs w:val="24"/>
              </w:rPr>
              <w:t xml:space="preserve">, in accordance with Resolution </w:t>
            </w:r>
            <w:r w:rsidRPr="003346C3">
              <w:rPr>
                <w:b/>
                <w:bCs/>
                <w:szCs w:val="24"/>
              </w:rPr>
              <w:t>[</w:t>
            </w:r>
            <w:r w:rsidR="00F1572D">
              <w:rPr>
                <w:b/>
                <w:bCs/>
                <w:szCs w:val="24"/>
              </w:rPr>
              <w:t>EUR-A10-2.3</w:t>
            </w:r>
            <w:r w:rsidRPr="003346C3">
              <w:rPr>
                <w:b/>
                <w:bCs/>
                <w:szCs w:val="24"/>
              </w:rPr>
              <w:t>]</w:t>
            </w:r>
            <w:r w:rsidRPr="00320E95">
              <w:rPr>
                <w:b/>
                <w:bCs/>
                <w:szCs w:val="24"/>
              </w:rPr>
              <w:t xml:space="preserve"> </w:t>
            </w:r>
            <w:r w:rsidR="0097751C" w:rsidRPr="000450A5">
              <w:rPr>
                <w:rFonts w:eastAsia="MS Mincho"/>
                <w:b/>
                <w:kern w:val="2"/>
                <w:szCs w:val="24"/>
                <w:lang w:val="en-US" w:eastAsia="ja-JP"/>
              </w:rPr>
              <w:t>(WRC-</w:t>
            </w:r>
            <w:r w:rsidR="0097751C" w:rsidRPr="00BB3C40">
              <w:rPr>
                <w:b/>
                <w:color w:val="000000"/>
                <w:lang w:val="en-US"/>
              </w:rPr>
              <w:t>23)</w:t>
            </w:r>
          </w:p>
        </w:tc>
      </w:tr>
      <w:tr w:rsidR="0097751C" w14:paraId="4A0591C8" w14:textId="77777777" w:rsidTr="001032F1">
        <w:trPr>
          <w:cantSplit/>
        </w:trPr>
        <w:tc>
          <w:tcPr>
            <w:tcW w:w="9723" w:type="dxa"/>
            <w:gridSpan w:val="2"/>
            <w:tcBorders>
              <w:top w:val="single" w:sz="4" w:space="0" w:color="auto"/>
              <w:left w:val="nil"/>
              <w:bottom w:val="single" w:sz="4" w:space="0" w:color="auto"/>
              <w:right w:val="nil"/>
            </w:tcBorders>
          </w:tcPr>
          <w:p w14:paraId="14F5B818" w14:textId="77777777" w:rsidR="0097751C" w:rsidRDefault="0097751C" w:rsidP="001032F1">
            <w:pPr>
              <w:keepNext/>
              <w:rPr>
                <w:b/>
                <w:i/>
                <w:color w:val="000000"/>
                <w:lang w:val="en-US"/>
              </w:rPr>
            </w:pPr>
            <w:r>
              <w:rPr>
                <w:b/>
                <w:i/>
                <w:color w:val="000000"/>
                <w:lang w:val="en-US"/>
              </w:rPr>
              <w:t>Background/reason</w:t>
            </w:r>
            <w:r>
              <w:rPr>
                <w:b/>
                <w:iCs/>
                <w:color w:val="000000"/>
                <w:lang w:val="en-US"/>
              </w:rPr>
              <w:t>:</w:t>
            </w:r>
          </w:p>
          <w:p w14:paraId="798F7C7C" w14:textId="77777777" w:rsidR="00DF7E36" w:rsidRDefault="00DF7E36" w:rsidP="00DF7E36">
            <w:pPr>
              <w:rPr>
                <w:bCs/>
                <w:iCs/>
              </w:rPr>
            </w:pPr>
            <w:r w:rsidRPr="00D557E9">
              <w:rPr>
                <w:bCs/>
                <w:iCs/>
              </w:rPr>
              <w:t xml:space="preserve">As the need for advanced pointing, navigation and timing (PNT) technologies increases in the civil, industrial, and transportation sectors, the satellite navigation systems will require better accuracy, reliability and robustness to meet the rising demands. The technology continues to evolve towards more sophisticated satellite networks, involving hybrid solutions with multi-layer structures </w:t>
            </w:r>
            <w:r>
              <w:rPr>
                <w:bCs/>
                <w:iCs/>
              </w:rPr>
              <w:t xml:space="preserve">involving satellites at different orbits (MEO, GEO, HEO and LEO) </w:t>
            </w:r>
            <w:r w:rsidRPr="00D557E9">
              <w:rPr>
                <w:bCs/>
                <w:iCs/>
              </w:rPr>
              <w:t xml:space="preserve">aimed at improving the processing and distribution of PNT signals. </w:t>
            </w:r>
          </w:p>
          <w:p w14:paraId="10A78F6B" w14:textId="77777777" w:rsidR="00DF7E36" w:rsidRDefault="00DF7E36" w:rsidP="00DF7E36">
            <w:pPr>
              <w:rPr>
                <w:szCs w:val="24"/>
              </w:rPr>
            </w:pPr>
            <w:r w:rsidRPr="0DB672BC">
              <w:rPr>
                <w:szCs w:val="24"/>
              </w:rPr>
              <w:t>The classical RNSS solutions based on L-band signals, as well as potential transmission of the signals in the existing S-Band (RDSS) and C-Band (RNSS) allocations will not be able to fulfil all these future user demands, mainly due to limited bandwidth available (equal or less than 20 MHz).</w:t>
            </w:r>
          </w:p>
          <w:p w14:paraId="0735C4C8" w14:textId="74C8BDED" w:rsidR="00DF7E36" w:rsidRPr="00D557E9" w:rsidRDefault="00DF7E36" w:rsidP="00DF7E36">
            <w:pPr>
              <w:rPr>
                <w:szCs w:val="24"/>
              </w:rPr>
            </w:pPr>
            <w:bookmarkStart w:id="56" w:name="_Hlk142949223"/>
            <w:r w:rsidRPr="4AD57BA2">
              <w:rPr>
                <w:szCs w:val="24"/>
              </w:rPr>
              <w:t>Considering both technology and signal propagation aspects such as for instance feasibility and maturity of user equipment and payload technologies, the C-Band (4-8 GHz) is considered the best candidate frequency band to fulfil such user needs. In particular</w:t>
            </w:r>
            <w:r>
              <w:rPr>
                <w:szCs w:val="24"/>
              </w:rPr>
              <w:t>,</w:t>
            </w:r>
            <w:r w:rsidRPr="4AD57BA2">
              <w:rPr>
                <w:szCs w:val="24"/>
              </w:rPr>
              <w:t xml:space="preserve"> the frequency range 5</w:t>
            </w:r>
            <w:r w:rsidR="00724346">
              <w:rPr>
                <w:szCs w:val="24"/>
              </w:rPr>
              <w:t> </w:t>
            </w:r>
            <w:r w:rsidRPr="4AD57BA2">
              <w:rPr>
                <w:szCs w:val="24"/>
              </w:rPr>
              <w:t>030-5</w:t>
            </w:r>
            <w:r w:rsidR="00724346">
              <w:rPr>
                <w:szCs w:val="24"/>
              </w:rPr>
              <w:t> </w:t>
            </w:r>
            <w:r w:rsidRPr="4AD57BA2">
              <w:rPr>
                <w:szCs w:val="24"/>
              </w:rPr>
              <w:t xml:space="preserve">250 MHz appears as a suitable option to accommodate the new requirements for RNSS, taking also into account that it would be adjacent to the existing RNSS allocation in the </w:t>
            </w:r>
            <w:r w:rsidR="00724346">
              <w:rPr>
                <w:szCs w:val="24"/>
              </w:rPr>
              <w:t xml:space="preserve">frequency band </w:t>
            </w:r>
            <w:r w:rsidRPr="4AD57BA2">
              <w:rPr>
                <w:szCs w:val="24"/>
              </w:rPr>
              <w:t>5</w:t>
            </w:r>
            <w:r w:rsidR="00724346">
              <w:rPr>
                <w:szCs w:val="24"/>
              </w:rPr>
              <w:t> </w:t>
            </w:r>
            <w:r w:rsidRPr="4AD57BA2">
              <w:rPr>
                <w:szCs w:val="24"/>
              </w:rPr>
              <w:t>010-5</w:t>
            </w:r>
            <w:r w:rsidR="00724346">
              <w:rPr>
                <w:szCs w:val="24"/>
              </w:rPr>
              <w:t> </w:t>
            </w:r>
            <w:r w:rsidRPr="4AD57BA2">
              <w:rPr>
                <w:szCs w:val="24"/>
              </w:rPr>
              <w:t>030 MHz.</w:t>
            </w:r>
            <w:bookmarkEnd w:id="56"/>
          </w:p>
          <w:p w14:paraId="03C224AC" w14:textId="06047C5B" w:rsidR="0097751C" w:rsidRPr="001107C8" w:rsidRDefault="00DF7E36" w:rsidP="00DF7E36">
            <w:r w:rsidRPr="00D557E9">
              <w:rPr>
                <w:bCs/>
                <w:iCs/>
              </w:rPr>
              <w:t xml:space="preserve">It is therefore proposed to consider a possible new primary allocation to the RNSS </w:t>
            </w:r>
            <w:r w:rsidRPr="00D557E9">
              <w:rPr>
                <w:iCs/>
              </w:rPr>
              <w:t xml:space="preserve">(space-to-Earth) in the frequency </w:t>
            </w:r>
            <w:r>
              <w:rPr>
                <w:iCs/>
              </w:rPr>
              <w:t xml:space="preserve">bands </w:t>
            </w:r>
            <w:r w:rsidRPr="00D557E9">
              <w:rPr>
                <w:iCs/>
              </w:rPr>
              <w:t>5</w:t>
            </w:r>
            <w:r w:rsidR="00724346">
              <w:rPr>
                <w:iCs/>
              </w:rPr>
              <w:t> </w:t>
            </w:r>
            <w:r w:rsidRPr="00D557E9">
              <w:rPr>
                <w:iCs/>
              </w:rPr>
              <w:t>030-</w:t>
            </w:r>
            <w:r>
              <w:rPr>
                <w:iCs/>
              </w:rPr>
              <w:t>5</w:t>
            </w:r>
            <w:r w:rsidR="00724346">
              <w:rPr>
                <w:iCs/>
              </w:rPr>
              <w:t> </w:t>
            </w:r>
            <w:r>
              <w:rPr>
                <w:iCs/>
              </w:rPr>
              <w:t>150 and 5</w:t>
            </w:r>
            <w:r w:rsidR="00724346">
              <w:rPr>
                <w:iCs/>
              </w:rPr>
              <w:t> </w:t>
            </w:r>
            <w:r>
              <w:rPr>
                <w:iCs/>
              </w:rPr>
              <w:t>150-</w:t>
            </w:r>
            <w:r w:rsidRPr="00D557E9">
              <w:rPr>
                <w:iCs/>
              </w:rPr>
              <w:t>5</w:t>
            </w:r>
            <w:r w:rsidR="00724346">
              <w:rPr>
                <w:iCs/>
              </w:rPr>
              <w:t> </w:t>
            </w:r>
            <w:r w:rsidRPr="00D557E9">
              <w:rPr>
                <w:iCs/>
              </w:rPr>
              <w:t>250 MHz or parts</w:t>
            </w:r>
            <w:r>
              <w:rPr>
                <w:iCs/>
              </w:rPr>
              <w:t xml:space="preserve"> thereof.</w:t>
            </w:r>
          </w:p>
        </w:tc>
      </w:tr>
      <w:tr w:rsidR="0097751C" w14:paraId="3E90B972" w14:textId="77777777" w:rsidTr="001032F1">
        <w:trPr>
          <w:cantSplit/>
        </w:trPr>
        <w:tc>
          <w:tcPr>
            <w:tcW w:w="9723" w:type="dxa"/>
            <w:gridSpan w:val="2"/>
            <w:tcBorders>
              <w:top w:val="single" w:sz="4" w:space="0" w:color="auto"/>
              <w:left w:val="nil"/>
              <w:bottom w:val="single" w:sz="4" w:space="0" w:color="auto"/>
              <w:right w:val="nil"/>
            </w:tcBorders>
          </w:tcPr>
          <w:p w14:paraId="52B68171" w14:textId="1C066442" w:rsidR="0097751C" w:rsidRDefault="0097751C" w:rsidP="001032F1">
            <w:pPr>
              <w:keepNext/>
              <w:rPr>
                <w:b/>
                <w:i/>
                <w:lang w:val="en-US"/>
              </w:rPr>
            </w:pPr>
            <w:r>
              <w:rPr>
                <w:b/>
                <w:i/>
                <w:lang w:val="en-US"/>
              </w:rPr>
              <w:t>Radiocommunication services concerned</w:t>
            </w:r>
            <w:r>
              <w:rPr>
                <w:b/>
                <w:iCs/>
                <w:lang w:val="en-US"/>
              </w:rPr>
              <w:t xml:space="preserve">: </w:t>
            </w:r>
            <w:r w:rsidR="00CE0E95">
              <w:rPr>
                <w:lang w:val="fr-FR"/>
              </w:rPr>
              <w:t xml:space="preserve"> R</w:t>
            </w:r>
            <w:r w:rsidR="00CE0E95" w:rsidRPr="003346C3">
              <w:rPr>
                <w:lang w:val="fr-FR"/>
              </w:rPr>
              <w:t>adionavigation-</w:t>
            </w:r>
            <w:r w:rsidR="00CE0E95">
              <w:rPr>
                <w:lang w:val="fr-FR"/>
              </w:rPr>
              <w:t>s</w:t>
            </w:r>
            <w:r w:rsidR="00CE0E95" w:rsidRPr="003346C3">
              <w:rPr>
                <w:lang w:val="fr-FR"/>
              </w:rPr>
              <w:t>atellite</w:t>
            </w:r>
            <w:r w:rsidR="00CE0E95">
              <w:rPr>
                <w:lang w:val="fr-FR"/>
              </w:rPr>
              <w:t xml:space="preserve">, </w:t>
            </w:r>
            <w:r w:rsidR="00CE0E95" w:rsidRPr="00D217B1">
              <w:rPr>
                <w:bCs/>
                <w:iCs/>
              </w:rPr>
              <w:t>Fixed-</w:t>
            </w:r>
            <w:r w:rsidR="00CE0E95">
              <w:rPr>
                <w:bCs/>
                <w:iCs/>
              </w:rPr>
              <w:t>s</w:t>
            </w:r>
            <w:r w:rsidR="00CE0E95" w:rsidRPr="00D217B1">
              <w:rPr>
                <w:bCs/>
                <w:iCs/>
              </w:rPr>
              <w:t>atellite (</w:t>
            </w:r>
            <w:r w:rsidR="00CE0E95">
              <w:rPr>
                <w:bCs/>
                <w:iCs/>
              </w:rPr>
              <w:t>E</w:t>
            </w:r>
            <w:r w:rsidR="00CE0E95" w:rsidRPr="00D217B1">
              <w:rPr>
                <w:bCs/>
                <w:iCs/>
              </w:rPr>
              <w:t>arth-to-space)</w:t>
            </w:r>
            <w:r w:rsidR="00CE0E95">
              <w:rPr>
                <w:bCs/>
                <w:iCs/>
              </w:rPr>
              <w:t>,</w:t>
            </w:r>
            <w:r w:rsidR="00CE0E95" w:rsidRPr="00D217B1">
              <w:rPr>
                <w:bCs/>
                <w:iCs/>
              </w:rPr>
              <w:t xml:space="preserve"> Aeronautical Mobile, Aeronautical Mobile-</w:t>
            </w:r>
            <w:r w:rsidR="00CE0E95">
              <w:rPr>
                <w:bCs/>
                <w:iCs/>
              </w:rPr>
              <w:t>s</w:t>
            </w:r>
            <w:r w:rsidR="00CE0E95" w:rsidRPr="00D217B1">
              <w:rPr>
                <w:bCs/>
                <w:iCs/>
              </w:rPr>
              <w:t xml:space="preserve">atellite and Aeronautical </w:t>
            </w:r>
            <w:r w:rsidR="00CE0E95">
              <w:rPr>
                <w:bCs/>
                <w:iCs/>
              </w:rPr>
              <w:t>R</w:t>
            </w:r>
            <w:r w:rsidR="00CE0E95" w:rsidRPr="00D217B1">
              <w:rPr>
                <w:bCs/>
                <w:iCs/>
              </w:rPr>
              <w:t>adionavigation</w:t>
            </w:r>
          </w:p>
        </w:tc>
      </w:tr>
      <w:tr w:rsidR="0097751C" w14:paraId="58545DF9" w14:textId="77777777" w:rsidTr="001032F1">
        <w:trPr>
          <w:cantSplit/>
        </w:trPr>
        <w:tc>
          <w:tcPr>
            <w:tcW w:w="9723" w:type="dxa"/>
            <w:gridSpan w:val="2"/>
            <w:tcBorders>
              <w:top w:val="single" w:sz="4" w:space="0" w:color="auto"/>
              <w:left w:val="nil"/>
              <w:bottom w:val="single" w:sz="4" w:space="0" w:color="auto"/>
              <w:right w:val="nil"/>
            </w:tcBorders>
          </w:tcPr>
          <w:p w14:paraId="51272BBF" w14:textId="77777777" w:rsidR="0097751C" w:rsidRDefault="0097751C" w:rsidP="001032F1">
            <w:pPr>
              <w:keepNext/>
              <w:rPr>
                <w:b/>
                <w:i/>
                <w:lang w:val="en-US"/>
              </w:rPr>
            </w:pPr>
            <w:r>
              <w:rPr>
                <w:b/>
                <w:i/>
                <w:lang w:val="en-US"/>
              </w:rPr>
              <w:t>Indication of possible difficulties</w:t>
            </w:r>
            <w:r>
              <w:rPr>
                <w:b/>
                <w:iCs/>
                <w:lang w:val="en-US"/>
              </w:rPr>
              <w:t xml:space="preserve">: </w:t>
            </w:r>
            <w:r w:rsidRPr="007E5F21">
              <w:rPr>
                <w:bCs/>
                <w:iCs/>
                <w:color w:val="000000"/>
                <w:szCs w:val="24"/>
              </w:rPr>
              <w:t xml:space="preserve"> </w:t>
            </w:r>
          </w:p>
          <w:p w14:paraId="66C6165A" w14:textId="2544B0BA" w:rsidR="0097751C" w:rsidRDefault="0097751C" w:rsidP="001032F1">
            <w:pPr>
              <w:keepNext/>
              <w:rPr>
                <w:b/>
                <w:i/>
                <w:lang w:val="en-US"/>
              </w:rPr>
            </w:pPr>
            <w:r>
              <w:rPr>
                <w:iCs/>
              </w:rPr>
              <w:t>None</w:t>
            </w:r>
            <w:r w:rsidR="007B790E">
              <w:rPr>
                <w:iCs/>
              </w:rPr>
              <w:t xml:space="preserve"> currently identified.</w:t>
            </w:r>
          </w:p>
        </w:tc>
      </w:tr>
      <w:tr w:rsidR="0097751C" w14:paraId="2A5863D3" w14:textId="77777777" w:rsidTr="001032F1">
        <w:trPr>
          <w:cantSplit/>
        </w:trPr>
        <w:tc>
          <w:tcPr>
            <w:tcW w:w="9723" w:type="dxa"/>
            <w:gridSpan w:val="2"/>
            <w:tcBorders>
              <w:top w:val="single" w:sz="4" w:space="0" w:color="auto"/>
              <w:left w:val="nil"/>
              <w:bottom w:val="single" w:sz="4" w:space="0" w:color="auto"/>
              <w:right w:val="nil"/>
            </w:tcBorders>
          </w:tcPr>
          <w:p w14:paraId="37A60D26" w14:textId="77777777" w:rsidR="0097751C" w:rsidRDefault="0097751C" w:rsidP="001032F1">
            <w:pPr>
              <w:keepNext/>
              <w:rPr>
                <w:b/>
                <w:i/>
                <w:lang w:val="en-US"/>
              </w:rPr>
            </w:pPr>
            <w:r>
              <w:rPr>
                <w:b/>
                <w:i/>
                <w:lang w:val="en-US"/>
              </w:rPr>
              <w:t>Previous/ongoing studies on the issue</w:t>
            </w:r>
            <w:r>
              <w:rPr>
                <w:b/>
                <w:iCs/>
                <w:lang w:val="en-US"/>
              </w:rPr>
              <w:t xml:space="preserve">: </w:t>
            </w:r>
            <w:r w:rsidRPr="007E5F21">
              <w:rPr>
                <w:bCs/>
                <w:iCs/>
                <w:color w:val="000000"/>
                <w:szCs w:val="24"/>
              </w:rPr>
              <w:t xml:space="preserve"> </w:t>
            </w:r>
          </w:p>
          <w:p w14:paraId="41E8E9CE" w14:textId="419820B8" w:rsidR="00985627" w:rsidRPr="00D557E9" w:rsidRDefault="00985627" w:rsidP="00985627">
            <w:pPr>
              <w:keepNext/>
              <w:rPr>
                <w:iCs/>
              </w:rPr>
            </w:pPr>
            <w:r w:rsidRPr="00D557E9">
              <w:rPr>
                <w:bCs/>
                <w:iCs/>
                <w:lang w:val="en-US"/>
              </w:rPr>
              <w:t xml:space="preserve">WRC-2000 Final acts: RNSS </w:t>
            </w:r>
            <w:r w:rsidRPr="00D557E9">
              <w:rPr>
                <w:iCs/>
              </w:rPr>
              <w:t xml:space="preserve">(space-to-Earth) allocation in </w:t>
            </w:r>
            <w:r>
              <w:rPr>
                <w:iCs/>
              </w:rPr>
              <w:t xml:space="preserve">the frequency band </w:t>
            </w:r>
            <w:r w:rsidRPr="00D557E9">
              <w:rPr>
                <w:iCs/>
              </w:rPr>
              <w:t>5</w:t>
            </w:r>
            <w:r>
              <w:rPr>
                <w:iCs/>
              </w:rPr>
              <w:t xml:space="preserve"> </w:t>
            </w:r>
            <w:r w:rsidRPr="00D557E9">
              <w:rPr>
                <w:iCs/>
              </w:rPr>
              <w:t>010-5</w:t>
            </w:r>
            <w:r>
              <w:rPr>
                <w:iCs/>
              </w:rPr>
              <w:t xml:space="preserve"> </w:t>
            </w:r>
            <w:r w:rsidRPr="00D557E9">
              <w:rPr>
                <w:iCs/>
              </w:rPr>
              <w:t>030 MHz</w:t>
            </w:r>
          </w:p>
          <w:p w14:paraId="4BD1925D" w14:textId="6A4F15E3" w:rsidR="00985627" w:rsidRDefault="00985627" w:rsidP="00985627">
            <w:pPr>
              <w:keepNext/>
              <w:rPr>
                <w:rFonts w:eastAsia="MS Mincho"/>
                <w:lang w:eastAsia="ja-JP"/>
              </w:rPr>
            </w:pPr>
            <w:r w:rsidRPr="00D557E9">
              <w:rPr>
                <w:bCs/>
                <w:iCs/>
              </w:rPr>
              <w:t>WRC-2003 Final acts:</w:t>
            </w:r>
            <w:r>
              <w:rPr>
                <w:bCs/>
                <w:iCs/>
              </w:rPr>
              <w:t xml:space="preserve"> Resolution</w:t>
            </w:r>
            <w:r w:rsidRPr="00D557E9">
              <w:rPr>
                <w:bCs/>
                <w:iCs/>
              </w:rPr>
              <w:t xml:space="preserve"> </w:t>
            </w:r>
            <w:r w:rsidRPr="00985627">
              <w:rPr>
                <w:b/>
                <w:iCs/>
              </w:rPr>
              <w:t>610 (WRC-03)</w:t>
            </w:r>
            <w:r w:rsidRPr="00D557E9">
              <w:rPr>
                <w:bCs/>
                <w:iCs/>
              </w:rPr>
              <w:t xml:space="preserve"> on </w:t>
            </w:r>
            <w:r>
              <w:rPr>
                <w:bCs/>
                <w:iCs/>
              </w:rPr>
              <w:t>c</w:t>
            </w:r>
            <w:r w:rsidRPr="00D557E9">
              <w:rPr>
                <w:bCs/>
                <w:iCs/>
              </w:rPr>
              <w:t>oordination and bilateral resolution of technical compatibility issues for radionavigation-satellite service</w:t>
            </w:r>
            <w:r w:rsidR="00376FD7" w:rsidRPr="00D557E9">
              <w:rPr>
                <w:bCs/>
                <w:iCs/>
              </w:rPr>
              <w:t xml:space="preserve"> networks and systems in the </w:t>
            </w:r>
            <w:r w:rsidR="00376FD7">
              <w:rPr>
                <w:bCs/>
                <w:iCs/>
              </w:rPr>
              <w:t xml:space="preserve">frequency </w:t>
            </w:r>
            <w:r w:rsidR="00376FD7" w:rsidRPr="00D557E9">
              <w:rPr>
                <w:bCs/>
                <w:iCs/>
              </w:rPr>
              <w:t>bands 1</w:t>
            </w:r>
            <w:r w:rsidR="00376FD7">
              <w:rPr>
                <w:bCs/>
                <w:iCs/>
              </w:rPr>
              <w:t xml:space="preserve"> </w:t>
            </w:r>
            <w:r w:rsidR="00376FD7" w:rsidRPr="00D557E9">
              <w:rPr>
                <w:bCs/>
                <w:iCs/>
              </w:rPr>
              <w:t>164-1</w:t>
            </w:r>
            <w:r w:rsidR="00376FD7">
              <w:rPr>
                <w:bCs/>
                <w:iCs/>
              </w:rPr>
              <w:t xml:space="preserve"> </w:t>
            </w:r>
            <w:r w:rsidR="00376FD7" w:rsidRPr="00D557E9">
              <w:rPr>
                <w:bCs/>
                <w:iCs/>
              </w:rPr>
              <w:t>300 MHz, 1</w:t>
            </w:r>
            <w:r w:rsidR="00376FD7">
              <w:rPr>
                <w:bCs/>
                <w:iCs/>
              </w:rPr>
              <w:t xml:space="preserve"> </w:t>
            </w:r>
            <w:r w:rsidR="00376FD7" w:rsidRPr="00D557E9">
              <w:rPr>
                <w:bCs/>
                <w:iCs/>
              </w:rPr>
              <w:t>559-1</w:t>
            </w:r>
            <w:r w:rsidR="00376FD7">
              <w:rPr>
                <w:bCs/>
                <w:iCs/>
              </w:rPr>
              <w:t xml:space="preserve"> </w:t>
            </w:r>
            <w:r w:rsidR="00376FD7" w:rsidRPr="00D557E9">
              <w:rPr>
                <w:bCs/>
                <w:iCs/>
              </w:rPr>
              <w:t>610 MHz and 5</w:t>
            </w:r>
            <w:r w:rsidR="00376FD7">
              <w:rPr>
                <w:bCs/>
                <w:iCs/>
              </w:rPr>
              <w:t xml:space="preserve"> </w:t>
            </w:r>
            <w:r w:rsidR="00376FD7" w:rsidRPr="00D557E9">
              <w:rPr>
                <w:bCs/>
                <w:iCs/>
              </w:rPr>
              <w:t>010-5</w:t>
            </w:r>
            <w:r w:rsidR="00376FD7">
              <w:rPr>
                <w:bCs/>
                <w:iCs/>
              </w:rPr>
              <w:t xml:space="preserve"> </w:t>
            </w:r>
            <w:r w:rsidR="00376FD7" w:rsidRPr="00D557E9">
              <w:rPr>
                <w:bCs/>
                <w:iCs/>
              </w:rPr>
              <w:t>030 MHz</w:t>
            </w:r>
          </w:p>
          <w:p w14:paraId="78532FA9" w14:textId="2DB43F43" w:rsidR="0097751C" w:rsidRDefault="00FA4D09" w:rsidP="001032F1">
            <w:pPr>
              <w:keepNext/>
              <w:rPr>
                <w:b/>
                <w:i/>
                <w:lang w:val="en-US"/>
              </w:rPr>
            </w:pPr>
            <w:r w:rsidRPr="00D557E9">
              <w:rPr>
                <w:iCs/>
              </w:rPr>
              <w:t>It is planned that studies will be initiated within SG4 (WP</w:t>
            </w:r>
            <w:r>
              <w:rPr>
                <w:iCs/>
              </w:rPr>
              <w:t xml:space="preserve"> </w:t>
            </w:r>
            <w:r w:rsidRPr="00D557E9">
              <w:rPr>
                <w:iCs/>
              </w:rPr>
              <w:t xml:space="preserve">4C) during the 2023-2027 cycle to study the feasibility for a new RNSS allocation in the frequency </w:t>
            </w:r>
            <w:r>
              <w:rPr>
                <w:iCs/>
              </w:rPr>
              <w:t>range 5030-5250 MHz</w:t>
            </w:r>
          </w:p>
        </w:tc>
      </w:tr>
      <w:tr w:rsidR="0097751C" w14:paraId="28062FB9" w14:textId="77777777" w:rsidTr="001032F1">
        <w:trPr>
          <w:cantSplit/>
        </w:trPr>
        <w:tc>
          <w:tcPr>
            <w:tcW w:w="4897" w:type="dxa"/>
            <w:tcBorders>
              <w:top w:val="single" w:sz="4" w:space="0" w:color="auto"/>
              <w:left w:val="nil"/>
              <w:bottom w:val="single" w:sz="4" w:space="0" w:color="auto"/>
              <w:right w:val="single" w:sz="4" w:space="0" w:color="auto"/>
            </w:tcBorders>
          </w:tcPr>
          <w:p w14:paraId="1BFA7231" w14:textId="77777777" w:rsidR="0097751C" w:rsidRDefault="0097751C" w:rsidP="001032F1">
            <w:pPr>
              <w:keepNext/>
              <w:rPr>
                <w:b/>
                <w:i/>
                <w:color w:val="000000"/>
                <w:lang w:val="en-US"/>
              </w:rPr>
            </w:pPr>
            <w:r>
              <w:rPr>
                <w:b/>
                <w:i/>
                <w:color w:val="000000"/>
                <w:lang w:val="en-US"/>
              </w:rPr>
              <w:t>Studies to be carried out by</w:t>
            </w:r>
            <w:r>
              <w:rPr>
                <w:b/>
                <w:iCs/>
                <w:color w:val="000000"/>
                <w:lang w:val="en-US"/>
              </w:rPr>
              <w:t xml:space="preserve">: </w:t>
            </w:r>
          </w:p>
          <w:p w14:paraId="71FB81C9" w14:textId="1B3F456D" w:rsidR="0097751C" w:rsidRDefault="0097751C" w:rsidP="001032F1">
            <w:pPr>
              <w:keepNext/>
              <w:rPr>
                <w:b/>
                <w:i/>
                <w:color w:val="000000"/>
                <w:lang w:val="en-US"/>
              </w:rPr>
            </w:pPr>
            <w:r w:rsidRPr="0097420D">
              <w:rPr>
                <w:iCs/>
                <w:color w:val="000000"/>
                <w:lang w:val="en-US"/>
              </w:rPr>
              <w:t xml:space="preserve">WP </w:t>
            </w:r>
            <w:r w:rsidR="008D3B4A">
              <w:rPr>
                <w:iCs/>
                <w:color w:val="000000"/>
                <w:lang w:val="en-US"/>
              </w:rPr>
              <w:t>4C</w:t>
            </w:r>
          </w:p>
        </w:tc>
        <w:tc>
          <w:tcPr>
            <w:tcW w:w="4826" w:type="dxa"/>
            <w:tcBorders>
              <w:top w:val="single" w:sz="4" w:space="0" w:color="auto"/>
              <w:left w:val="single" w:sz="4" w:space="0" w:color="auto"/>
              <w:bottom w:val="single" w:sz="4" w:space="0" w:color="auto"/>
              <w:right w:val="nil"/>
            </w:tcBorders>
            <w:hideMark/>
          </w:tcPr>
          <w:p w14:paraId="58AF00DE" w14:textId="77777777" w:rsidR="0097751C" w:rsidRDefault="0097751C" w:rsidP="001032F1">
            <w:pPr>
              <w:keepNext/>
              <w:rPr>
                <w:b/>
                <w:iCs/>
                <w:color w:val="000000"/>
                <w:lang w:val="en-US"/>
              </w:rPr>
            </w:pPr>
            <w:r>
              <w:rPr>
                <w:b/>
                <w:i/>
                <w:color w:val="000000"/>
                <w:lang w:val="en-US"/>
              </w:rPr>
              <w:t>with the participation of</w:t>
            </w:r>
            <w:r>
              <w:rPr>
                <w:b/>
                <w:iCs/>
                <w:color w:val="000000"/>
                <w:lang w:val="en-US"/>
              </w:rPr>
              <w:t>:</w:t>
            </w:r>
          </w:p>
          <w:p w14:paraId="4CC1206F" w14:textId="77777777" w:rsidR="0097751C" w:rsidRDefault="0097751C" w:rsidP="001032F1">
            <w:pPr>
              <w:keepNext/>
              <w:rPr>
                <w:b/>
                <w:i/>
                <w:color w:val="000000"/>
                <w:lang w:val="en-US"/>
              </w:rPr>
            </w:pPr>
            <w:r w:rsidRPr="007E5F21">
              <w:rPr>
                <w:rFonts w:eastAsia="MS Gothic"/>
                <w:szCs w:val="24"/>
                <w:lang w:eastAsia="ja-JP"/>
              </w:rPr>
              <w:t>Administrations</w:t>
            </w:r>
            <w:r w:rsidRPr="007E5F21">
              <w:rPr>
                <w:szCs w:val="24"/>
                <w:lang w:eastAsia="ko-KR"/>
              </w:rPr>
              <w:t xml:space="preserve"> and Sector members of the ITU-R</w:t>
            </w:r>
          </w:p>
        </w:tc>
      </w:tr>
      <w:tr w:rsidR="0097751C" w14:paraId="6FB85D57" w14:textId="77777777" w:rsidTr="001032F1">
        <w:trPr>
          <w:cantSplit/>
        </w:trPr>
        <w:tc>
          <w:tcPr>
            <w:tcW w:w="9723" w:type="dxa"/>
            <w:gridSpan w:val="2"/>
            <w:tcBorders>
              <w:top w:val="single" w:sz="4" w:space="0" w:color="auto"/>
              <w:left w:val="nil"/>
              <w:bottom w:val="single" w:sz="4" w:space="0" w:color="auto"/>
              <w:right w:val="nil"/>
            </w:tcBorders>
          </w:tcPr>
          <w:p w14:paraId="1061872E" w14:textId="77777777" w:rsidR="0097751C" w:rsidRDefault="0097751C" w:rsidP="001032F1">
            <w:pPr>
              <w:keepNext/>
              <w:rPr>
                <w:b/>
                <w:i/>
                <w:color w:val="000000"/>
                <w:lang w:val="en-US"/>
              </w:rPr>
            </w:pPr>
            <w:r>
              <w:rPr>
                <w:b/>
                <w:i/>
                <w:color w:val="000000"/>
                <w:lang w:val="en-US"/>
              </w:rPr>
              <w:lastRenderedPageBreak/>
              <w:t>ITU</w:t>
            </w:r>
            <w:r>
              <w:rPr>
                <w:b/>
                <w:i/>
                <w:color w:val="000000"/>
                <w:lang w:val="en-US"/>
              </w:rPr>
              <w:noBreakHyphen/>
              <w:t>R study groups concerned</w:t>
            </w:r>
            <w:r>
              <w:rPr>
                <w:b/>
                <w:iCs/>
                <w:color w:val="000000"/>
                <w:lang w:val="en-US"/>
              </w:rPr>
              <w:t xml:space="preserve">: </w:t>
            </w:r>
          </w:p>
          <w:p w14:paraId="088BA151" w14:textId="3ABE00F6" w:rsidR="0097751C" w:rsidRDefault="0097751C" w:rsidP="001032F1">
            <w:pPr>
              <w:keepNext/>
              <w:rPr>
                <w:b/>
                <w:i/>
                <w:lang w:val="en-US"/>
              </w:rPr>
            </w:pPr>
            <w:r w:rsidRPr="00866306">
              <w:rPr>
                <w:bCs/>
                <w:color w:val="000000"/>
                <w:szCs w:val="24"/>
              </w:rPr>
              <w:t>SG</w:t>
            </w:r>
            <w:r>
              <w:rPr>
                <w:bCs/>
                <w:color w:val="000000"/>
                <w:szCs w:val="24"/>
              </w:rPr>
              <w:t>4, SG5</w:t>
            </w:r>
          </w:p>
        </w:tc>
      </w:tr>
      <w:tr w:rsidR="0097751C" w14:paraId="2147D0AA" w14:textId="77777777" w:rsidTr="001032F1">
        <w:trPr>
          <w:cantSplit/>
        </w:trPr>
        <w:tc>
          <w:tcPr>
            <w:tcW w:w="9723" w:type="dxa"/>
            <w:gridSpan w:val="2"/>
            <w:tcBorders>
              <w:top w:val="single" w:sz="4" w:space="0" w:color="auto"/>
              <w:left w:val="nil"/>
              <w:bottom w:val="single" w:sz="4" w:space="0" w:color="auto"/>
              <w:right w:val="nil"/>
            </w:tcBorders>
          </w:tcPr>
          <w:p w14:paraId="0EE1C64C" w14:textId="77777777" w:rsidR="0097751C" w:rsidRDefault="0097751C" w:rsidP="001032F1">
            <w:pPr>
              <w:keepNext/>
              <w:rPr>
                <w:b/>
                <w:i/>
                <w:lang w:val="en-US"/>
              </w:rPr>
            </w:pPr>
            <w:r>
              <w:rPr>
                <w:b/>
                <w:i/>
                <w:lang w:val="en-US"/>
              </w:rPr>
              <w:t>ITU resource implications, including financial implications (refer to CV126)</w:t>
            </w:r>
            <w:r>
              <w:rPr>
                <w:b/>
                <w:iCs/>
                <w:lang w:val="en-US"/>
              </w:rPr>
              <w:t>:</w:t>
            </w:r>
          </w:p>
          <w:p w14:paraId="06811679" w14:textId="55B00563" w:rsidR="0097751C" w:rsidRDefault="0097751C" w:rsidP="001032F1">
            <w:pPr>
              <w:keepNext/>
              <w:rPr>
                <w:b/>
                <w:i/>
                <w:lang w:val="en-US"/>
              </w:rPr>
            </w:pPr>
            <w:r w:rsidRPr="007E5F21">
              <w:rPr>
                <w:bCs/>
                <w:iCs/>
                <w:szCs w:val="24"/>
                <w:lang w:eastAsia="ko-KR"/>
              </w:rPr>
              <w:t xml:space="preserve">This proposed </w:t>
            </w:r>
            <w:r w:rsidR="003449E0">
              <w:t xml:space="preserve">preliminary </w:t>
            </w:r>
            <w:r w:rsidRPr="007E5F21">
              <w:rPr>
                <w:bCs/>
                <w:iCs/>
                <w:szCs w:val="24"/>
                <w:lang w:eastAsia="ko-KR"/>
              </w:rPr>
              <w:t>agenda item will be studied within the normal ITU-R procedures and planned budget.</w:t>
            </w:r>
            <w:r>
              <w:rPr>
                <w:bCs/>
                <w:iCs/>
                <w:szCs w:val="24"/>
                <w:lang w:eastAsia="ko-KR"/>
              </w:rPr>
              <w:t xml:space="preserve"> No extra cost is foreseen.</w:t>
            </w:r>
          </w:p>
        </w:tc>
      </w:tr>
      <w:tr w:rsidR="0097751C" w14:paraId="59CD6B19" w14:textId="77777777" w:rsidTr="001032F1">
        <w:trPr>
          <w:cantSplit/>
        </w:trPr>
        <w:tc>
          <w:tcPr>
            <w:tcW w:w="4897" w:type="dxa"/>
            <w:tcBorders>
              <w:top w:val="single" w:sz="4" w:space="0" w:color="auto"/>
              <w:left w:val="nil"/>
              <w:bottom w:val="single" w:sz="4" w:space="0" w:color="auto"/>
              <w:right w:val="nil"/>
            </w:tcBorders>
            <w:hideMark/>
          </w:tcPr>
          <w:p w14:paraId="5B1CBFC8" w14:textId="77777777" w:rsidR="0097751C" w:rsidRDefault="0097751C" w:rsidP="001032F1">
            <w:pPr>
              <w:keepNext/>
              <w:rPr>
                <w:b/>
                <w:iCs/>
                <w:lang w:val="en-US"/>
              </w:rPr>
            </w:pPr>
            <w:r>
              <w:rPr>
                <w:b/>
                <w:i/>
                <w:lang w:val="en-US"/>
              </w:rPr>
              <w:t>Common regional proposal</w:t>
            </w:r>
            <w:r>
              <w:rPr>
                <w:b/>
                <w:iCs/>
                <w:lang w:val="en-US"/>
              </w:rPr>
              <w:t xml:space="preserve">: </w:t>
            </w:r>
            <w:r>
              <w:rPr>
                <w:bCs/>
                <w:iCs/>
                <w:lang w:val="en-US"/>
              </w:rPr>
              <w:t>Yes</w:t>
            </w:r>
          </w:p>
        </w:tc>
        <w:tc>
          <w:tcPr>
            <w:tcW w:w="4826" w:type="dxa"/>
            <w:tcBorders>
              <w:top w:val="single" w:sz="4" w:space="0" w:color="auto"/>
              <w:left w:val="nil"/>
              <w:bottom w:val="single" w:sz="4" w:space="0" w:color="auto"/>
              <w:right w:val="nil"/>
            </w:tcBorders>
          </w:tcPr>
          <w:p w14:paraId="78F63412" w14:textId="77777777" w:rsidR="0097751C" w:rsidRDefault="0097751C" w:rsidP="001032F1">
            <w:pPr>
              <w:keepNext/>
              <w:rPr>
                <w:b/>
                <w:iCs/>
                <w:lang w:val="en-US"/>
              </w:rPr>
            </w:pPr>
            <w:r>
              <w:rPr>
                <w:b/>
                <w:i/>
                <w:lang w:val="en-US"/>
              </w:rPr>
              <w:t>Multicountry proposal</w:t>
            </w:r>
            <w:r>
              <w:rPr>
                <w:b/>
                <w:iCs/>
                <w:lang w:val="en-US"/>
              </w:rPr>
              <w:t xml:space="preserve">: </w:t>
            </w:r>
            <w:r>
              <w:rPr>
                <w:bCs/>
                <w:iCs/>
                <w:lang w:val="en-US"/>
              </w:rPr>
              <w:t>No</w:t>
            </w:r>
          </w:p>
          <w:p w14:paraId="18387D45" w14:textId="77777777" w:rsidR="0097751C" w:rsidRDefault="0097751C" w:rsidP="001032F1">
            <w:pPr>
              <w:keepNext/>
              <w:rPr>
                <w:b/>
                <w:i/>
                <w:lang w:val="en-US"/>
              </w:rPr>
            </w:pPr>
            <w:r>
              <w:rPr>
                <w:b/>
                <w:i/>
                <w:lang w:val="en-US"/>
              </w:rPr>
              <w:t>Number of countries</w:t>
            </w:r>
            <w:r>
              <w:rPr>
                <w:b/>
                <w:iCs/>
                <w:lang w:val="en-US"/>
              </w:rPr>
              <w:t>:</w:t>
            </w:r>
          </w:p>
          <w:p w14:paraId="4A2A74BE" w14:textId="77777777" w:rsidR="0097751C" w:rsidRDefault="0097751C" w:rsidP="001032F1">
            <w:pPr>
              <w:keepNext/>
              <w:rPr>
                <w:b/>
                <w:i/>
                <w:lang w:val="en-US"/>
              </w:rPr>
            </w:pPr>
          </w:p>
        </w:tc>
      </w:tr>
      <w:tr w:rsidR="0097751C" w14:paraId="6A670614" w14:textId="77777777" w:rsidTr="001032F1">
        <w:trPr>
          <w:cantSplit/>
        </w:trPr>
        <w:tc>
          <w:tcPr>
            <w:tcW w:w="9723" w:type="dxa"/>
            <w:gridSpan w:val="2"/>
            <w:tcBorders>
              <w:top w:val="single" w:sz="4" w:space="0" w:color="auto"/>
              <w:left w:val="nil"/>
              <w:bottom w:val="nil"/>
              <w:right w:val="nil"/>
            </w:tcBorders>
          </w:tcPr>
          <w:p w14:paraId="38928243" w14:textId="77777777" w:rsidR="0097751C" w:rsidRPr="008226A7" w:rsidRDefault="0097751C" w:rsidP="001032F1">
            <w:pPr>
              <w:rPr>
                <w:bCs/>
                <w:iCs/>
                <w:lang w:val="en-US"/>
              </w:rPr>
            </w:pPr>
            <w:r>
              <w:rPr>
                <w:b/>
                <w:i/>
                <w:lang w:val="en-US"/>
              </w:rPr>
              <w:t xml:space="preserve">Remarks </w:t>
            </w:r>
            <w:r>
              <w:rPr>
                <w:bCs/>
                <w:iCs/>
                <w:lang w:val="en-US"/>
              </w:rPr>
              <w:t xml:space="preserve"> None</w:t>
            </w:r>
          </w:p>
          <w:p w14:paraId="679C188F" w14:textId="77777777" w:rsidR="0097751C" w:rsidRDefault="0097751C" w:rsidP="001032F1">
            <w:pPr>
              <w:rPr>
                <w:b/>
                <w:i/>
                <w:lang w:val="en-US"/>
              </w:rPr>
            </w:pPr>
          </w:p>
        </w:tc>
      </w:tr>
    </w:tbl>
    <w:p w14:paraId="0D612F32" w14:textId="77777777" w:rsidR="0097751C" w:rsidRDefault="0097751C" w:rsidP="0097751C">
      <w:pPr>
        <w:pStyle w:val="Reasons"/>
      </w:pPr>
    </w:p>
    <w:sectPr w:rsidR="0097751C">
      <w:headerReference w:type="default" r:id="rId14"/>
      <w:footerReference w:type="even" r:id="rId15"/>
      <w:footerReference w:type="default" r:id="rId16"/>
      <w:type w:val="oddPage"/>
      <w:pgSz w:w="11907" w:h="16834" w:code="9"/>
      <w:pgMar w:top="1418" w:right="1134" w:bottom="1134" w:left="1134"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E1A45E" w14:textId="77777777" w:rsidR="00342AD1" w:rsidRDefault="00342AD1">
      <w:r>
        <w:separator/>
      </w:r>
    </w:p>
  </w:endnote>
  <w:endnote w:type="continuationSeparator" w:id="0">
    <w:p w14:paraId="45DB6543" w14:textId="77777777" w:rsidR="00342AD1" w:rsidRDefault="00342A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charset w:val="00"/>
    <w:family w:val="roman"/>
    <w:pitch w:val="variable"/>
    <w:sig w:usb0="00003A87" w:usb1="00000000" w:usb2="00000000" w:usb3="00000000" w:csb0="000000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Yu Gothic"/>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BE0D9" w14:textId="77777777" w:rsidR="00E45D05" w:rsidRDefault="00E45D05">
    <w:pPr>
      <w:framePr w:wrap="around" w:vAnchor="text" w:hAnchor="margin" w:xAlign="right" w:y="1"/>
    </w:pPr>
    <w:r>
      <w:fldChar w:fldCharType="begin"/>
    </w:r>
    <w:r>
      <w:instrText xml:space="preserve">PAGE  </w:instrText>
    </w:r>
    <w:r>
      <w:fldChar w:fldCharType="end"/>
    </w:r>
  </w:p>
  <w:p w14:paraId="66CDA4D2" w14:textId="3BCB5CC9"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320AA">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r w:rsidR="00FE322F">
      <w:rPr>
        <w:noProof/>
      </w:rPr>
      <w:t>21.09.23</w:t>
    </w:r>
    <w:r>
      <w:fldChar w:fldCharType="end"/>
    </w:r>
    <w:r w:rsidRPr="0041348E">
      <w:rPr>
        <w:lang w:val="en-US"/>
      </w:rPr>
      <w:tab/>
    </w:r>
    <w:r>
      <w:fldChar w:fldCharType="begin"/>
    </w:r>
    <w:r>
      <w:instrText xml:space="preserve"> PRINTDATE \@ DD.MM.YY </w:instrText>
    </w:r>
    <w:r>
      <w:fldChar w:fldCharType="separate"/>
    </w:r>
    <w:r w:rsidR="00F320AA">
      <w:rPr>
        <w:noProof/>
      </w:rPr>
      <w:t>10.02.17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389A4" w14:textId="77777777" w:rsidR="00E45D05" w:rsidRDefault="00E45D05" w:rsidP="009B1EA1">
    <w:pPr>
      <w:pStyle w:val="Pieddepage"/>
    </w:pPr>
    <w:r>
      <w:fldChar w:fldCharType="begin"/>
    </w:r>
    <w:r w:rsidRPr="0041348E">
      <w:rPr>
        <w:lang w:val="en-US"/>
      </w:rPr>
      <w:instrText xml:space="preserve"> FILENAME \p  \* MERGEFORMAT </w:instrText>
    </w:r>
    <w:r>
      <w:fldChar w:fldCharType="separate"/>
    </w:r>
    <w:r w:rsidR="00F320AA">
      <w:rPr>
        <w:lang w:val="en-US"/>
      </w:rPr>
      <w:t>Q:\TEMPLATE\ITUOffice2007\POOL\DPM templates\WRC-23\E.docx</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CD3D84" w14:textId="77777777" w:rsidR="00342AD1" w:rsidRDefault="00342AD1">
      <w:r>
        <w:rPr>
          <w:b/>
        </w:rPr>
        <w:t>_______________</w:t>
      </w:r>
    </w:p>
  </w:footnote>
  <w:footnote w:type="continuationSeparator" w:id="0">
    <w:p w14:paraId="7ECEE2C7" w14:textId="77777777" w:rsidR="00342AD1" w:rsidRDefault="00342AD1">
      <w:r>
        <w:continuationSeparator/>
      </w:r>
    </w:p>
  </w:footnote>
  <w:footnote w:id="1">
    <w:p w14:paraId="08EFF72C" w14:textId="77777777" w:rsidR="00E24E4B" w:rsidRDefault="00E24E4B" w:rsidP="00E24E4B">
      <w:pPr>
        <w:pStyle w:val="Notedebasdepage"/>
      </w:pPr>
      <w:r w:rsidRPr="00E24E4B">
        <w:rPr>
          <w:rStyle w:val="Appelnotedebasdep"/>
        </w:rPr>
        <w:t>*</w:t>
      </w:r>
      <w:r w:rsidRPr="00E24E4B">
        <w:tab/>
        <w:t>The appearance of square brackets in some of the sections of this Resolution is understood to mean that WRC</w:t>
      </w:r>
      <w:r w:rsidRPr="00E24E4B">
        <w:noBreakHyphen/>
        <w:t>27 will consider and review these, as appropriate.</w:t>
      </w:r>
    </w:p>
  </w:footnote>
  <w:footnote w:id="2">
    <w:p w14:paraId="6DC48A7E" w14:textId="77777777" w:rsidR="007E1D31" w:rsidRDefault="007E1D31" w:rsidP="007E1D31">
      <w:pPr>
        <w:pStyle w:val="Notedebasdepage"/>
      </w:pPr>
      <w:r>
        <w:rPr>
          <w:rStyle w:val="Appelnotedebasdep"/>
        </w:rPr>
        <w:t>1</w:t>
      </w:r>
      <w:r>
        <w:t xml:space="preserve"> </w:t>
      </w:r>
      <w:r>
        <w:tab/>
        <w:t>This agenda sub-item is strictly limited to the Report of the Director on any difficulties or inconsistencies encountered in the application of the Radio Regulations and the comments from administrations. Administrations are invited to inform the Director of the Radiocommunication Bureau of any difficulties or inconsistencies encountered in the Radio Regulations.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3649A" w14:textId="77777777" w:rsidR="00E45D05" w:rsidRDefault="00A066F1" w:rsidP="00187BD9">
    <w:pPr>
      <w:pStyle w:val="En-tte"/>
    </w:pPr>
    <w:r>
      <w:fldChar w:fldCharType="begin"/>
    </w:r>
    <w:r>
      <w:instrText xml:space="preserve"> PAGE  \* MERGEFORMAT </w:instrText>
    </w:r>
    <w:r>
      <w:fldChar w:fldCharType="separate"/>
    </w:r>
    <w:r w:rsidR="009B1EA1">
      <w:rPr>
        <w:noProof/>
      </w:rPr>
      <w:t>2</w:t>
    </w:r>
    <w:r>
      <w:fldChar w:fldCharType="end"/>
    </w:r>
  </w:p>
  <w:p w14:paraId="72C73EEF" w14:textId="77777777" w:rsidR="00A066F1" w:rsidRPr="00A066F1" w:rsidRDefault="00BC75DE" w:rsidP="00241FA2">
    <w:pPr>
      <w:pStyle w:val="En-tte"/>
    </w:pPr>
    <w:r>
      <w:t>WRC</w:t>
    </w:r>
    <w:r w:rsidR="006D70B0">
      <w:t>23</w:t>
    </w:r>
    <w:r w:rsidR="00A066F1">
      <w:t>/</w:t>
    </w:r>
    <w:bookmarkStart w:id="57" w:name="OLE_LINK1"/>
    <w:bookmarkStart w:id="58" w:name="OLE_LINK2"/>
    <w:bookmarkStart w:id="59" w:name="OLE_LINK3"/>
    <w:r w:rsidR="00EB55C6">
      <w:t>5644(Add.27)</w:t>
    </w:r>
    <w:bookmarkEnd w:id="57"/>
    <w:bookmarkEnd w:id="58"/>
    <w:bookmarkEnd w:id="59"/>
    <w:r w:rsidR="00187BD9">
      <w:t>-</w:t>
    </w:r>
    <w:r w:rsidR="004A26C4"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EPT">
    <w15:presenceInfo w15:providerId="None" w15:userId="CEP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66F1"/>
    <w:rsid w:val="0000159E"/>
    <w:rsid w:val="00003343"/>
    <w:rsid w:val="000041EA"/>
    <w:rsid w:val="00022A29"/>
    <w:rsid w:val="000349D7"/>
    <w:rsid w:val="000355FD"/>
    <w:rsid w:val="00051E39"/>
    <w:rsid w:val="00053FB5"/>
    <w:rsid w:val="000705F2"/>
    <w:rsid w:val="00071C3F"/>
    <w:rsid w:val="00077239"/>
    <w:rsid w:val="0007795D"/>
    <w:rsid w:val="0008310C"/>
    <w:rsid w:val="00086491"/>
    <w:rsid w:val="00091346"/>
    <w:rsid w:val="0009706C"/>
    <w:rsid w:val="000D154B"/>
    <w:rsid w:val="000D2DAF"/>
    <w:rsid w:val="000E0784"/>
    <w:rsid w:val="000E270C"/>
    <w:rsid w:val="000E463E"/>
    <w:rsid w:val="000F73FF"/>
    <w:rsid w:val="001032F1"/>
    <w:rsid w:val="001044CC"/>
    <w:rsid w:val="001107C8"/>
    <w:rsid w:val="00114CF7"/>
    <w:rsid w:val="00116C7A"/>
    <w:rsid w:val="00123B68"/>
    <w:rsid w:val="00126F2E"/>
    <w:rsid w:val="00146F6F"/>
    <w:rsid w:val="00151A79"/>
    <w:rsid w:val="00156D82"/>
    <w:rsid w:val="00161F26"/>
    <w:rsid w:val="00165527"/>
    <w:rsid w:val="00175038"/>
    <w:rsid w:val="00187BD9"/>
    <w:rsid w:val="00190B55"/>
    <w:rsid w:val="001924C9"/>
    <w:rsid w:val="00192CD9"/>
    <w:rsid w:val="00193A74"/>
    <w:rsid w:val="001B595F"/>
    <w:rsid w:val="001C3B5F"/>
    <w:rsid w:val="001D058F"/>
    <w:rsid w:val="002009EA"/>
    <w:rsid w:val="00202756"/>
    <w:rsid w:val="00202CA0"/>
    <w:rsid w:val="00216B6D"/>
    <w:rsid w:val="0022757F"/>
    <w:rsid w:val="00241594"/>
    <w:rsid w:val="00241FA2"/>
    <w:rsid w:val="00250C8C"/>
    <w:rsid w:val="002647D5"/>
    <w:rsid w:val="0026599F"/>
    <w:rsid w:val="00271316"/>
    <w:rsid w:val="002B19DF"/>
    <w:rsid w:val="002B349C"/>
    <w:rsid w:val="002C1A34"/>
    <w:rsid w:val="002C5567"/>
    <w:rsid w:val="002D58BE"/>
    <w:rsid w:val="002F118D"/>
    <w:rsid w:val="002F4747"/>
    <w:rsid w:val="00302605"/>
    <w:rsid w:val="00317637"/>
    <w:rsid w:val="003230FF"/>
    <w:rsid w:val="00335CEE"/>
    <w:rsid w:val="00341D3C"/>
    <w:rsid w:val="00342AD1"/>
    <w:rsid w:val="003449E0"/>
    <w:rsid w:val="00361B37"/>
    <w:rsid w:val="00375BC1"/>
    <w:rsid w:val="00376FD7"/>
    <w:rsid w:val="00377A87"/>
    <w:rsid w:val="00377BD3"/>
    <w:rsid w:val="003801C2"/>
    <w:rsid w:val="00384088"/>
    <w:rsid w:val="003852CE"/>
    <w:rsid w:val="0039169B"/>
    <w:rsid w:val="003A7F8C"/>
    <w:rsid w:val="003B2284"/>
    <w:rsid w:val="003B532E"/>
    <w:rsid w:val="003B70A3"/>
    <w:rsid w:val="003C4892"/>
    <w:rsid w:val="003C6176"/>
    <w:rsid w:val="003D0F8B"/>
    <w:rsid w:val="003E0DB6"/>
    <w:rsid w:val="003F03A7"/>
    <w:rsid w:val="0041348E"/>
    <w:rsid w:val="00420873"/>
    <w:rsid w:val="00427587"/>
    <w:rsid w:val="004368A7"/>
    <w:rsid w:val="0047381A"/>
    <w:rsid w:val="00492075"/>
    <w:rsid w:val="004969AD"/>
    <w:rsid w:val="004A0956"/>
    <w:rsid w:val="004A26C4"/>
    <w:rsid w:val="004B13CB"/>
    <w:rsid w:val="004C6226"/>
    <w:rsid w:val="004D26EA"/>
    <w:rsid w:val="004D2BFB"/>
    <w:rsid w:val="004D5D5C"/>
    <w:rsid w:val="004F3DC0"/>
    <w:rsid w:val="0050139F"/>
    <w:rsid w:val="00505551"/>
    <w:rsid w:val="0055140B"/>
    <w:rsid w:val="00572633"/>
    <w:rsid w:val="005861D7"/>
    <w:rsid w:val="00595477"/>
    <w:rsid w:val="005964AB"/>
    <w:rsid w:val="005C099A"/>
    <w:rsid w:val="005C166E"/>
    <w:rsid w:val="005C31A5"/>
    <w:rsid w:val="005C42B1"/>
    <w:rsid w:val="005D2405"/>
    <w:rsid w:val="005D2452"/>
    <w:rsid w:val="005D4B7E"/>
    <w:rsid w:val="005E10C9"/>
    <w:rsid w:val="005E290B"/>
    <w:rsid w:val="005E61DD"/>
    <w:rsid w:val="005F04D8"/>
    <w:rsid w:val="005F1EB2"/>
    <w:rsid w:val="006023DF"/>
    <w:rsid w:val="00615426"/>
    <w:rsid w:val="00616219"/>
    <w:rsid w:val="00631CFD"/>
    <w:rsid w:val="00645B7D"/>
    <w:rsid w:val="00650908"/>
    <w:rsid w:val="00657DE0"/>
    <w:rsid w:val="0066320E"/>
    <w:rsid w:val="006820E3"/>
    <w:rsid w:val="00685313"/>
    <w:rsid w:val="00692833"/>
    <w:rsid w:val="006A398F"/>
    <w:rsid w:val="006A6E9B"/>
    <w:rsid w:val="006A74AB"/>
    <w:rsid w:val="006B5BC3"/>
    <w:rsid w:val="006B7C2A"/>
    <w:rsid w:val="006C0680"/>
    <w:rsid w:val="006C23DA"/>
    <w:rsid w:val="006D70B0"/>
    <w:rsid w:val="006E3D45"/>
    <w:rsid w:val="0070607A"/>
    <w:rsid w:val="007106C9"/>
    <w:rsid w:val="007149F9"/>
    <w:rsid w:val="0072271F"/>
    <w:rsid w:val="00724346"/>
    <w:rsid w:val="00733A30"/>
    <w:rsid w:val="00742FD6"/>
    <w:rsid w:val="00745AEE"/>
    <w:rsid w:val="00750F10"/>
    <w:rsid w:val="007660C3"/>
    <w:rsid w:val="00767F07"/>
    <w:rsid w:val="007742CA"/>
    <w:rsid w:val="00785C2D"/>
    <w:rsid w:val="00790D70"/>
    <w:rsid w:val="007A6F1F"/>
    <w:rsid w:val="007B3D64"/>
    <w:rsid w:val="007B6AE1"/>
    <w:rsid w:val="007B790E"/>
    <w:rsid w:val="007C4961"/>
    <w:rsid w:val="007D5320"/>
    <w:rsid w:val="007D5D05"/>
    <w:rsid w:val="007E1D31"/>
    <w:rsid w:val="00800972"/>
    <w:rsid w:val="00804475"/>
    <w:rsid w:val="008113B6"/>
    <w:rsid w:val="00811633"/>
    <w:rsid w:val="00814037"/>
    <w:rsid w:val="00815DD0"/>
    <w:rsid w:val="00825654"/>
    <w:rsid w:val="00840812"/>
    <w:rsid w:val="00841216"/>
    <w:rsid w:val="00842AF0"/>
    <w:rsid w:val="0086171E"/>
    <w:rsid w:val="00872FC8"/>
    <w:rsid w:val="008845D0"/>
    <w:rsid w:val="00884D60"/>
    <w:rsid w:val="00895CF3"/>
    <w:rsid w:val="00896E56"/>
    <w:rsid w:val="008B315C"/>
    <w:rsid w:val="008B43F2"/>
    <w:rsid w:val="008B497D"/>
    <w:rsid w:val="008B6CFF"/>
    <w:rsid w:val="008C3D3C"/>
    <w:rsid w:val="008C656C"/>
    <w:rsid w:val="008D3B4A"/>
    <w:rsid w:val="008D3F18"/>
    <w:rsid w:val="008F34B7"/>
    <w:rsid w:val="008F6882"/>
    <w:rsid w:val="009003FD"/>
    <w:rsid w:val="009162B2"/>
    <w:rsid w:val="009253E0"/>
    <w:rsid w:val="009274B4"/>
    <w:rsid w:val="00934EA2"/>
    <w:rsid w:val="00944A5C"/>
    <w:rsid w:val="00952A66"/>
    <w:rsid w:val="009644A9"/>
    <w:rsid w:val="00967F99"/>
    <w:rsid w:val="0097751C"/>
    <w:rsid w:val="009777C2"/>
    <w:rsid w:val="0098101D"/>
    <w:rsid w:val="00985627"/>
    <w:rsid w:val="009B1EA1"/>
    <w:rsid w:val="009B7C9A"/>
    <w:rsid w:val="009C56E5"/>
    <w:rsid w:val="009C7716"/>
    <w:rsid w:val="009C77C2"/>
    <w:rsid w:val="009E5FC8"/>
    <w:rsid w:val="009E687A"/>
    <w:rsid w:val="009F236F"/>
    <w:rsid w:val="00A0633E"/>
    <w:rsid w:val="00A066F1"/>
    <w:rsid w:val="00A141AF"/>
    <w:rsid w:val="00A16D29"/>
    <w:rsid w:val="00A30305"/>
    <w:rsid w:val="00A31957"/>
    <w:rsid w:val="00A31D2D"/>
    <w:rsid w:val="00A4600A"/>
    <w:rsid w:val="00A538A6"/>
    <w:rsid w:val="00A54C25"/>
    <w:rsid w:val="00A710E7"/>
    <w:rsid w:val="00A7372E"/>
    <w:rsid w:val="00A7794C"/>
    <w:rsid w:val="00A8284C"/>
    <w:rsid w:val="00A93B85"/>
    <w:rsid w:val="00AA0B18"/>
    <w:rsid w:val="00AA3C65"/>
    <w:rsid w:val="00AA666F"/>
    <w:rsid w:val="00AD1B7C"/>
    <w:rsid w:val="00AD6CEE"/>
    <w:rsid w:val="00AD7914"/>
    <w:rsid w:val="00AE514B"/>
    <w:rsid w:val="00B13B37"/>
    <w:rsid w:val="00B402BA"/>
    <w:rsid w:val="00B40888"/>
    <w:rsid w:val="00B52060"/>
    <w:rsid w:val="00B619C4"/>
    <w:rsid w:val="00B639E9"/>
    <w:rsid w:val="00B6594F"/>
    <w:rsid w:val="00B817CD"/>
    <w:rsid w:val="00B81A7D"/>
    <w:rsid w:val="00B8597D"/>
    <w:rsid w:val="00B91EF7"/>
    <w:rsid w:val="00B922C3"/>
    <w:rsid w:val="00B94AD0"/>
    <w:rsid w:val="00B9642F"/>
    <w:rsid w:val="00BA7103"/>
    <w:rsid w:val="00BB0E0E"/>
    <w:rsid w:val="00BB3A95"/>
    <w:rsid w:val="00BC5CA5"/>
    <w:rsid w:val="00BC75DE"/>
    <w:rsid w:val="00BD6CCE"/>
    <w:rsid w:val="00BE394D"/>
    <w:rsid w:val="00BE5223"/>
    <w:rsid w:val="00C0018F"/>
    <w:rsid w:val="00C16A5A"/>
    <w:rsid w:val="00C20466"/>
    <w:rsid w:val="00C214ED"/>
    <w:rsid w:val="00C234E6"/>
    <w:rsid w:val="00C324A8"/>
    <w:rsid w:val="00C54517"/>
    <w:rsid w:val="00C56E04"/>
    <w:rsid w:val="00C56F70"/>
    <w:rsid w:val="00C57B91"/>
    <w:rsid w:val="00C60D1A"/>
    <w:rsid w:val="00C64CD8"/>
    <w:rsid w:val="00C82695"/>
    <w:rsid w:val="00C97C68"/>
    <w:rsid w:val="00CA1A47"/>
    <w:rsid w:val="00CA3DFC"/>
    <w:rsid w:val="00CB24D9"/>
    <w:rsid w:val="00CB44E5"/>
    <w:rsid w:val="00CC247A"/>
    <w:rsid w:val="00CE0E95"/>
    <w:rsid w:val="00CE388F"/>
    <w:rsid w:val="00CE5E47"/>
    <w:rsid w:val="00CE6F99"/>
    <w:rsid w:val="00CF020F"/>
    <w:rsid w:val="00CF1A9B"/>
    <w:rsid w:val="00CF2B5B"/>
    <w:rsid w:val="00D04666"/>
    <w:rsid w:val="00D14CE0"/>
    <w:rsid w:val="00D255D4"/>
    <w:rsid w:val="00D268B3"/>
    <w:rsid w:val="00D52FD6"/>
    <w:rsid w:val="00D54009"/>
    <w:rsid w:val="00D5651D"/>
    <w:rsid w:val="00D57A34"/>
    <w:rsid w:val="00D6782E"/>
    <w:rsid w:val="00D74898"/>
    <w:rsid w:val="00D801ED"/>
    <w:rsid w:val="00D80659"/>
    <w:rsid w:val="00D873F0"/>
    <w:rsid w:val="00D936BC"/>
    <w:rsid w:val="00D96530"/>
    <w:rsid w:val="00DA1CB1"/>
    <w:rsid w:val="00DB4693"/>
    <w:rsid w:val="00DC4B61"/>
    <w:rsid w:val="00DD44AF"/>
    <w:rsid w:val="00DE2AC3"/>
    <w:rsid w:val="00DE5692"/>
    <w:rsid w:val="00DE6300"/>
    <w:rsid w:val="00DF4BC6"/>
    <w:rsid w:val="00DF78E0"/>
    <w:rsid w:val="00DF7E36"/>
    <w:rsid w:val="00E03C94"/>
    <w:rsid w:val="00E16F37"/>
    <w:rsid w:val="00E205BC"/>
    <w:rsid w:val="00E24E4B"/>
    <w:rsid w:val="00E26226"/>
    <w:rsid w:val="00E27FA5"/>
    <w:rsid w:val="00E30486"/>
    <w:rsid w:val="00E45D05"/>
    <w:rsid w:val="00E55816"/>
    <w:rsid w:val="00E55AEF"/>
    <w:rsid w:val="00E976C1"/>
    <w:rsid w:val="00EA12E5"/>
    <w:rsid w:val="00EB0812"/>
    <w:rsid w:val="00EB54B2"/>
    <w:rsid w:val="00EB55C6"/>
    <w:rsid w:val="00EC2633"/>
    <w:rsid w:val="00EF1932"/>
    <w:rsid w:val="00EF71B6"/>
    <w:rsid w:val="00F02766"/>
    <w:rsid w:val="00F05BD4"/>
    <w:rsid w:val="00F06473"/>
    <w:rsid w:val="00F1572D"/>
    <w:rsid w:val="00F17572"/>
    <w:rsid w:val="00F253CB"/>
    <w:rsid w:val="00F320AA"/>
    <w:rsid w:val="00F35EB8"/>
    <w:rsid w:val="00F52225"/>
    <w:rsid w:val="00F6155B"/>
    <w:rsid w:val="00F65C19"/>
    <w:rsid w:val="00F72B5E"/>
    <w:rsid w:val="00F822B0"/>
    <w:rsid w:val="00F845EF"/>
    <w:rsid w:val="00FA31B3"/>
    <w:rsid w:val="00FA4D09"/>
    <w:rsid w:val="00FB4DBD"/>
    <w:rsid w:val="00FD08E2"/>
    <w:rsid w:val="00FD18CA"/>
    <w:rsid w:val="00FD18DA"/>
    <w:rsid w:val="00FD2546"/>
    <w:rsid w:val="00FD772E"/>
    <w:rsid w:val="00FE03DB"/>
    <w:rsid w:val="00FE322F"/>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81DBA6"/>
  <w15:docId w15:val="{98ED8597-5653-41C1-9734-FE46621E6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Titre1">
    <w:name w:val="heading 1"/>
    <w:basedOn w:val="Normal"/>
    <w:next w:val="Normal"/>
    <w:qFormat/>
    <w:pPr>
      <w:keepNext/>
      <w:keepLines/>
      <w:spacing w:before="280"/>
      <w:ind w:left="1134" w:hanging="1134"/>
      <w:outlineLvl w:val="0"/>
    </w:pPr>
    <w:rPr>
      <w:b/>
      <w:sz w:val="28"/>
    </w:rPr>
  </w:style>
  <w:style w:type="paragraph" w:styleId="Titre2">
    <w:name w:val="heading 2"/>
    <w:basedOn w:val="Titre1"/>
    <w:next w:val="Normal"/>
    <w:qFormat/>
    <w:pPr>
      <w:spacing w:before="200"/>
      <w:outlineLvl w:val="1"/>
    </w:pPr>
    <w:rPr>
      <w:sz w:val="24"/>
    </w:rPr>
  </w:style>
  <w:style w:type="paragraph" w:styleId="Titre3">
    <w:name w:val="heading 3"/>
    <w:basedOn w:val="Titre1"/>
    <w:next w:val="Normal"/>
    <w:qFormat/>
    <w:pPr>
      <w:tabs>
        <w:tab w:val="clear" w:pos="1134"/>
      </w:tabs>
      <w:spacing w:before="200"/>
      <w:outlineLvl w:val="2"/>
    </w:pPr>
    <w:rPr>
      <w:sz w:val="24"/>
    </w:rPr>
  </w:style>
  <w:style w:type="paragraph" w:styleId="Titre4">
    <w:name w:val="heading 4"/>
    <w:basedOn w:val="Titre3"/>
    <w:next w:val="Normal"/>
    <w:qFormat/>
    <w:pPr>
      <w:outlineLvl w:val="3"/>
    </w:pPr>
  </w:style>
  <w:style w:type="paragraph" w:styleId="Titre5">
    <w:name w:val="heading 5"/>
    <w:basedOn w:val="Titre4"/>
    <w:next w:val="Normal"/>
    <w:qFormat/>
    <w:pPr>
      <w:outlineLvl w:val="4"/>
    </w:pPr>
  </w:style>
  <w:style w:type="paragraph" w:styleId="Titre6">
    <w:name w:val="heading 6"/>
    <w:basedOn w:val="Titre4"/>
    <w:next w:val="Normal"/>
    <w:qFormat/>
    <w:pPr>
      <w:outlineLvl w:val="5"/>
    </w:pPr>
  </w:style>
  <w:style w:type="paragraph" w:styleId="Titre7">
    <w:name w:val="heading 7"/>
    <w:basedOn w:val="Titre6"/>
    <w:next w:val="Normal"/>
    <w:qFormat/>
    <w:pPr>
      <w:outlineLvl w:val="6"/>
    </w:pPr>
  </w:style>
  <w:style w:type="paragraph" w:styleId="Titre8">
    <w:name w:val="heading 8"/>
    <w:basedOn w:val="Titre6"/>
    <w:next w:val="Normal"/>
    <w:qFormat/>
    <w:pPr>
      <w:outlineLvl w:val="7"/>
    </w:pPr>
  </w:style>
  <w:style w:type="paragraph" w:styleId="Titre9">
    <w:name w:val="heading 9"/>
    <w:basedOn w:val="Titre6"/>
    <w:next w:val="Normal"/>
    <w:qFormat/>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Policepardfaut"/>
    <w:rsid w:val="00745AEE"/>
    <w:rPr>
      <w:rFonts w:ascii="Times New Roman" w:hAnsi="Times New Roman"/>
      <w:b/>
    </w:rPr>
  </w:style>
  <w:style w:type="character" w:customStyle="1" w:styleId="Appref">
    <w:name w:val="App_ref"/>
    <w:basedOn w:val="Policepardfau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Policepardfau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Policepardfau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link w:val="CallChar"/>
    <w:qFormat/>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Appeldenotedefin">
    <w:name w:val="endnote reference"/>
    <w:basedOn w:val="Policepardfaut"/>
    <w:rsid w:val="00745AEE"/>
    <w:rPr>
      <w:vertAlign w:val="superscript"/>
    </w:rPr>
  </w:style>
  <w:style w:type="paragraph" w:customStyle="1" w:styleId="enumlev1">
    <w:name w:val="enumlev1"/>
    <w:basedOn w:val="Normal"/>
    <w:link w:val="enumlev1Char"/>
    <w:qFormat/>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Retraitnormal"/>
    <w:rsid w:val="00745AEE"/>
    <w:pPr>
      <w:tabs>
        <w:tab w:val="clear" w:pos="1134"/>
        <w:tab w:val="clear" w:pos="2268"/>
        <w:tab w:val="right" w:pos="1871"/>
        <w:tab w:val="left" w:pos="2041"/>
      </w:tabs>
      <w:spacing w:before="80"/>
      <w:ind w:left="2041" w:hanging="2041"/>
    </w:pPr>
  </w:style>
  <w:style w:type="paragraph" w:styleId="Retraitnormal">
    <w:name w:val="Normal Indent"/>
    <w:basedOn w:val="Normal"/>
    <w:rsid w:val="00190B55"/>
    <w:pPr>
      <w:ind w:left="1134"/>
    </w:pPr>
  </w:style>
  <w:style w:type="paragraph" w:customStyle="1" w:styleId="Figure">
    <w:name w:val="Figure"/>
    <w:basedOn w:val="Normal"/>
    <w:next w:val="Normal"/>
    <w:rsid w:val="00EB54B2"/>
    <w:pPr>
      <w:spacing w:after="240"/>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EB54B2"/>
    <w:pPr>
      <w:keepNext/>
      <w:keepLines/>
      <w:spacing w:before="0" w:after="12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Pieddepage">
    <w:name w:val="footer"/>
    <w:basedOn w:val="Normal"/>
    <w:link w:val="PieddepageCar"/>
    <w:rsid w:val="00745AEE"/>
    <w:pPr>
      <w:tabs>
        <w:tab w:val="clear" w:pos="1134"/>
        <w:tab w:val="clear" w:pos="1871"/>
        <w:tab w:val="clear" w:pos="2268"/>
        <w:tab w:val="left" w:pos="5954"/>
        <w:tab w:val="right" w:pos="9639"/>
      </w:tabs>
      <w:spacing w:before="0"/>
    </w:pPr>
    <w:rPr>
      <w:caps/>
      <w:noProof/>
      <w:sz w:val="16"/>
    </w:rPr>
  </w:style>
  <w:style w:type="character" w:customStyle="1" w:styleId="PieddepageCar">
    <w:name w:val="Pied de page Car"/>
    <w:basedOn w:val="Policepardfaut"/>
    <w:link w:val="Pieddepage"/>
    <w:rsid w:val="00745AEE"/>
    <w:rPr>
      <w:rFonts w:ascii="Times New Roman" w:hAnsi="Times New Roman"/>
      <w:caps/>
      <w:noProof/>
      <w:sz w:val="16"/>
      <w:lang w:val="en-GB" w:eastAsia="en-US"/>
    </w:rPr>
  </w:style>
  <w:style w:type="paragraph" w:customStyle="1" w:styleId="FirstFooter">
    <w:name w:val="FirstFooter"/>
    <w:basedOn w:val="Pieddepage"/>
    <w:rsid w:val="00745AEE"/>
    <w:pPr>
      <w:tabs>
        <w:tab w:val="clear" w:pos="5954"/>
        <w:tab w:val="clear" w:pos="9639"/>
      </w:tabs>
      <w:overflowPunct/>
      <w:autoSpaceDE/>
      <w:autoSpaceDN/>
      <w:adjustRightInd/>
      <w:spacing w:before="40"/>
      <w:textAlignment w:val="auto"/>
    </w:pPr>
    <w:rPr>
      <w:caps w:val="0"/>
      <w:noProof w:val="0"/>
    </w:rPr>
  </w:style>
  <w:style w:type="character" w:styleId="Appelnotedebasdep">
    <w:name w:val="footnote reference"/>
    <w:aliases w:val="ECC Footnote number"/>
    <w:basedOn w:val="Policepardfaut"/>
    <w:rsid w:val="00745AEE"/>
    <w:rPr>
      <w:position w:val="6"/>
      <w:sz w:val="18"/>
    </w:rPr>
  </w:style>
  <w:style w:type="paragraph" w:styleId="Notedebasdepage">
    <w:name w:val="footnote text"/>
    <w:basedOn w:val="Normal"/>
    <w:link w:val="NotedebasdepageCar"/>
    <w:rsid w:val="00745AEE"/>
    <w:pPr>
      <w:keepLines/>
      <w:tabs>
        <w:tab w:val="left" w:pos="255"/>
      </w:tabs>
    </w:pPr>
  </w:style>
  <w:style w:type="character" w:customStyle="1" w:styleId="NotedebasdepageCar">
    <w:name w:val="Note de bas de page Car"/>
    <w:basedOn w:val="Policepardfaut"/>
    <w:link w:val="Notedebasdepage"/>
    <w:rsid w:val="00745AEE"/>
    <w:rPr>
      <w:rFonts w:ascii="Times New Roman" w:hAnsi="Times New Roman"/>
      <w:sz w:val="24"/>
      <w:lang w:val="en-GB" w:eastAsia="en-US"/>
    </w:rPr>
  </w:style>
  <w:style w:type="paragraph" w:styleId="En-tte">
    <w:name w:val="header"/>
    <w:basedOn w:val="Normal"/>
    <w:link w:val="En-tteCar"/>
    <w:rsid w:val="00745AEE"/>
    <w:pPr>
      <w:spacing w:before="0"/>
      <w:jc w:val="center"/>
    </w:pPr>
    <w:rPr>
      <w:sz w:val="18"/>
    </w:rPr>
  </w:style>
  <w:style w:type="character" w:customStyle="1" w:styleId="En-tteCar">
    <w:name w:val="En-tête Car"/>
    <w:basedOn w:val="Policepardfaut"/>
    <w:link w:val="En-tte"/>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Pieddepage"/>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Policepardfau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Tabletext"/>
    <w:rsid w:val="00EB54B2"/>
    <w:rPr>
      <w:sz w:val="18"/>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M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M2">
    <w:name w:val="toc 2"/>
    <w:basedOn w:val="TM1"/>
    <w:rsid w:val="001D058F"/>
    <w:pPr>
      <w:spacing w:before="120"/>
    </w:pPr>
  </w:style>
  <w:style w:type="paragraph" w:styleId="TM3">
    <w:name w:val="toc 3"/>
    <w:basedOn w:val="TM2"/>
    <w:rsid w:val="001D058F"/>
  </w:style>
  <w:style w:type="paragraph" w:styleId="TM4">
    <w:name w:val="toc 4"/>
    <w:basedOn w:val="TM3"/>
    <w:rsid w:val="001D058F"/>
  </w:style>
  <w:style w:type="paragraph" w:styleId="TM5">
    <w:name w:val="toc 5"/>
    <w:basedOn w:val="TM4"/>
    <w:rsid w:val="001D058F"/>
  </w:style>
  <w:style w:type="paragraph" w:styleId="TM6">
    <w:name w:val="toc 6"/>
    <w:basedOn w:val="TM4"/>
    <w:rsid w:val="001D058F"/>
  </w:style>
  <w:style w:type="paragraph" w:styleId="TM7">
    <w:name w:val="toc 7"/>
    <w:basedOn w:val="TM4"/>
    <w:rsid w:val="001D058F"/>
  </w:style>
  <w:style w:type="paragraph" w:styleId="TM8">
    <w:name w:val="toc 8"/>
    <w:basedOn w:val="TM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Titre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B54B2"/>
    <w:pPr>
      <w:keepNext/>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Textedebulles">
    <w:name w:val="Balloon Text"/>
    <w:basedOn w:val="Normal"/>
    <w:link w:val="TextedebullesCar"/>
    <w:semiHidden/>
    <w:unhideWhenUsed/>
    <w:rsid w:val="00202756"/>
    <w:pPr>
      <w:spacing w:before="0"/>
    </w:pPr>
    <w:rPr>
      <w:rFonts w:ascii="Segoe UI" w:hAnsi="Segoe UI" w:cs="Segoe UI"/>
      <w:sz w:val="18"/>
      <w:szCs w:val="18"/>
    </w:rPr>
  </w:style>
  <w:style w:type="character" w:customStyle="1" w:styleId="TextedebullesCar">
    <w:name w:val="Texte de bulles Car"/>
    <w:basedOn w:val="Policepardfaut"/>
    <w:link w:val="Textedebulles"/>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Policepardfau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EB54B2"/>
    <w:pPr>
      <w:tabs>
        <w:tab w:val="clear" w:pos="1134"/>
        <w:tab w:val="clear" w:pos="1871"/>
        <w:tab w:val="clear" w:pos="2268"/>
      </w:tabs>
      <w:overflowPunct/>
      <w:autoSpaceDE/>
      <w:autoSpaceDN/>
      <w:adjustRightInd/>
      <w:textAlignment w:val="auto"/>
    </w:pPr>
  </w:style>
  <w:style w:type="paragraph" w:customStyle="1" w:styleId="Methodheading1">
    <w:name w:val="Method_heading1"/>
    <w:basedOn w:val="Titre1"/>
    <w:next w:val="Normal"/>
    <w:qFormat/>
    <w:rsid w:val="00EF71B6"/>
  </w:style>
  <w:style w:type="paragraph" w:customStyle="1" w:styleId="Methodheading2">
    <w:name w:val="Method_heading2"/>
    <w:basedOn w:val="Titre2"/>
    <w:next w:val="Normal"/>
    <w:qFormat/>
    <w:rsid w:val="00EF71B6"/>
  </w:style>
  <w:style w:type="paragraph" w:customStyle="1" w:styleId="Methodheading3">
    <w:name w:val="Method_heading3"/>
    <w:basedOn w:val="Titre3"/>
    <w:next w:val="Normal"/>
    <w:qFormat/>
    <w:rsid w:val="00EF71B6"/>
  </w:style>
  <w:style w:type="paragraph" w:customStyle="1" w:styleId="Methodheading4">
    <w:name w:val="Method_heading4"/>
    <w:basedOn w:val="Titre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Tablefin">
    <w:name w:val="Table_fin"/>
    <w:basedOn w:val="Tabletext"/>
    <w:qFormat/>
    <w:rsid w:val="00F822B0"/>
    <w:pPr>
      <w:spacing w:before="0" w:after="0"/>
    </w:pPr>
  </w:style>
  <w:style w:type="paragraph" w:customStyle="1" w:styleId="EditorsNote">
    <w:name w:val="EditorsNote"/>
    <w:basedOn w:val="Normal"/>
    <w:qFormat/>
    <w:rsid w:val="00EB54B2"/>
    <w:pPr>
      <w:spacing w:before="240" w:after="240"/>
    </w:pPr>
    <w:rPr>
      <w:i/>
    </w:rPr>
  </w:style>
  <w:style w:type="character" w:customStyle="1" w:styleId="href">
    <w:name w:val="href"/>
    <w:basedOn w:val="Policepardfaut"/>
    <w:rsid w:val="009B463A"/>
  </w:style>
  <w:style w:type="paragraph" w:styleId="Rvision">
    <w:name w:val="Revision"/>
    <w:hidden/>
    <w:uiPriority w:val="99"/>
    <w:semiHidden/>
    <w:rsid w:val="005D2405"/>
    <w:rPr>
      <w:rFonts w:ascii="Times New Roman" w:hAnsi="Times New Roman"/>
      <w:sz w:val="24"/>
      <w:lang w:val="en-GB" w:eastAsia="en-US"/>
    </w:rPr>
  </w:style>
  <w:style w:type="character" w:customStyle="1" w:styleId="BRNormal">
    <w:name w:val="BR_Normal"/>
    <w:basedOn w:val="Policepardfaut"/>
    <w:uiPriority w:val="1"/>
    <w:qFormat/>
    <w:rsid w:val="00785C2D"/>
  </w:style>
  <w:style w:type="character" w:styleId="lev">
    <w:name w:val="Strong"/>
    <w:aliases w:val="ECC HL bold"/>
    <w:basedOn w:val="Policepardfaut"/>
    <w:uiPriority w:val="1"/>
    <w:qFormat/>
    <w:rsid w:val="00785C2D"/>
    <w:rPr>
      <w:b/>
      <w:bCs/>
    </w:rPr>
  </w:style>
  <w:style w:type="character" w:customStyle="1" w:styleId="CallChar">
    <w:name w:val="Call Char"/>
    <w:basedOn w:val="Policepardfaut"/>
    <w:link w:val="Call"/>
    <w:qFormat/>
    <w:locked/>
    <w:rsid w:val="00785C2D"/>
    <w:rPr>
      <w:rFonts w:ascii="Times New Roman" w:hAnsi="Times New Roman"/>
      <w:i/>
      <w:sz w:val="24"/>
      <w:lang w:val="en-GB" w:eastAsia="en-US"/>
    </w:rPr>
  </w:style>
  <w:style w:type="character" w:customStyle="1" w:styleId="enumlev1Char">
    <w:name w:val="enumlev1 Char"/>
    <w:basedOn w:val="Policepardfaut"/>
    <w:link w:val="enumlev1"/>
    <w:locked/>
    <w:rsid w:val="00C60D1A"/>
    <w:rPr>
      <w:rFonts w:ascii="Times New Roman" w:hAnsi="Times New Roman"/>
      <w:sz w:val="24"/>
      <w:lang w:val="en-GB" w:eastAsia="en-US"/>
    </w:rPr>
  </w:style>
  <w:style w:type="character" w:styleId="Accentuation">
    <w:name w:val="Emphasis"/>
    <w:aliases w:val="ECC HL italics"/>
    <w:uiPriority w:val="20"/>
    <w:qFormat/>
    <w:rsid w:val="008D3F18"/>
    <w:rPr>
      <w:i/>
    </w:rPr>
  </w:style>
  <w:style w:type="character" w:styleId="Accentuationlgre">
    <w:name w:val="Subtle Emphasis"/>
    <w:basedOn w:val="Policepardfaut"/>
    <w:uiPriority w:val="19"/>
    <w:qFormat/>
    <w:rsid w:val="008D3F18"/>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import namespace="996b2e75-67fd-4955-a3b0-5ab9934cb50b"/>
    <xs:import namespace="32a1a8c5-2265-4ebc-b7a0-2071e2c5c9bb"/>
    <xs:element name="properties">
      <xs:complexType>
        <xs:sequence>
          <xs:element name="documentManagement">
            <xs:complexType>
              <xs:all>
                <xs:element ref="ns2:_dlc_DocId" minOccurs="0"/>
                <xs:element ref="ns2:_dlc_DocIdUrl" minOccurs="0"/>
                <xs:element ref="ns2:_dlc_DocIdPersistId" minOccurs="0"/>
                <xs:element ref="ns3:DPM_x0020_Author" minOccurs="0"/>
                <xs:element ref="ns3:DPM_x0020_File_x0020_name" minOccurs="0"/>
                <xs:element ref="ns3:DPM_x0020_Version" minOccurs="0"/>
              </xs:all>
            </xs:complexType>
          </xs:element>
        </xs:sequence>
      </xs:complexType>
    </xs:element>
  </xs:schema>
  <xs: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import namespace="http://schemas.microsoft.com/office/2006/documentManagement/types"/>
    <xs:import namespace="http://schemas.microsoft.com/office/infopath/2007/PartnerControls"/>
    <xs:element name="_dlc_DocId" ma:index="8" nillable="true" ma:displayName="Document ID Value" ma:description="The value of the document ID assigned to this item." ma:internalName="_dlc_DocId" ma:readOnly="true">
      <xs:simpleType>
        <xs:restriction base="dms:Text"/>
      </xs:simpleType>
    </xs:element>
    <xs:element name="_dlc_DocIdUrl" ma:index="9" nillable="true" ma:displayName="Document ID" ma:description="Permanent link to this document." ma:hidden="true" ma:internalName="_dlc_DocIdUrl" ma:readOnly="true">
      <xs:complexType>
        <xs:complexContent>
          <xs:extension base="dms:URL">
            <xs:sequence>
              <xs:element name="Url" type="dms:ValidUrl" minOccurs="0" nillable="true"/>
              <xs:element name="Description" type="xsd:string" nillable="true"/>
            </xs:sequence>
          </xs:extension>
        </xs:complexContent>
      </xs:complexType>
    </xs:element>
    <xs:element name="_dlc_DocIdPersistId" ma:index="10" nillable="true" ma:displayName="Persist ID" ma:description="Keep ID on add." ma:hidden="true" ma:internalName="_dlc_DocIdPersistId" ma:readOnly="true">
      <xs:simpleType>
        <xs:restriction base="dms:Boolean"/>
      </xs:simpleType>
    </xs:element>
  </xs:schema>
  <xs: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import namespace="http://schemas.microsoft.com/office/2006/documentManagement/types"/>
    <xs:import namespace="http://schemas.microsoft.com/office/infopath/2007/PartnerControls"/>
    <xs:element name="DPM_x0020_Author" ma:index="11" nillable="true" ma:displayName="DPM Author" ma:internalName="DPM_x0020_Author">
      <xs:simpleType>
        <xs:restriction base="dms:Text">
          <xs:maxLength value="255"/>
        </xs:restriction>
      </xs:simpleType>
    </xs:element>
    <xs:element name="DPM_x0020_File_x0020_name" ma:index="12" nillable="true" ma:displayName="DPM File name" ma:internalName="DPM_x0020_File_x0020_name">
      <xs:simpleType>
        <xs:restriction base="dms:Text">
          <xs:maxLength value="255"/>
        </xs:restriction>
      </xs:simpleType>
    </xs:element>
    <xs:element name="DPM_x0020_Version" ma:index="13" nillable="true" ma:displayName="DPM Version" ma:internalName="DPM_x0020_Version">
      <xs:simpleType>
        <xs:restriction base="dms:Text">
          <xs:maxLength value="255"/>
        </xs:restriction>
      </xs:simpleType>
    </xs:element>
  </xs: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R23-WRC23-C-5644!A27!MSW-E</DPM_x0020_File_x0020_name>
    <DPM_x0020_Author xmlns="32a1a8c5-2265-4ebc-b7a0-2071e2c5c9bb" xsi:nil="false">Conference Proposals Interface (CPI)</DPM_x0020_Author>
    <DPM_x0020_Version xmlns="32a1a8c5-2265-4ebc-b7a0-2071e2c5c9bb" xsi:nil="false">CPI_2022.05.12.01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4.xml><?xml version="1.0" encoding="utf-8"?>
<FormTemplates xmlns="http://schemas.microsoft.com/sharepoint/v3/contenttype/forms">
  <Display>DocumentLibraryForm</Display>
  <Edit>DocumentLibraryForm</Edit>
  <New>DocumentLibraryForm</New>
</FormTemplates>
</file>

<file path=customXml/item5.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AF3268-084E-46A5-B1AA-ABB5BF83CA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03A016-5B64-4184-9DA5-3F4C163C2367}">
  <ds:schemaRefs>
    <ds:schemaRef ds:uri="http://schemas.microsoft.com/sharepoint/events"/>
  </ds:schemaRefs>
</ds:datastoreItem>
</file>

<file path=customXml/itemProps3.xml><?xml version="1.0" encoding="utf-8"?>
<ds:datastoreItem xmlns:ds="http://schemas.openxmlformats.org/officeDocument/2006/customXml" ds:itemID="{6F23543B-2058-40E0-98CD-7DC9CDF3F842}">
  <ds:schemaRefs>
    <ds:schemaRef ds:uri="http://schemas.microsoft.com/office/2006/metadata/properties"/>
    <ds:schemaRef ds:uri="http://schemas.microsoft.com/office/infopath/2007/PartnerControls"/>
    <ds:schemaRef ds:uri="32a1a8c5-2265-4ebc-b7a0-2071e2c5c9bb"/>
    <ds:schemaRef ds:uri="996b2e75-67fd-4955-a3b0-5ab9934cb50b"/>
  </ds:schemaRefs>
</ds:datastoreItem>
</file>

<file path=customXml/itemProps4.xml><?xml version="1.0" encoding="utf-8"?>
<ds:datastoreItem xmlns:ds="http://schemas.openxmlformats.org/officeDocument/2006/customXml" ds:itemID="{E1E8E256-563E-4117-9191-335D3F8F9730}">
  <ds:schemaRefs>
    <ds:schemaRef ds:uri="http://schemas.microsoft.com/sharepoint/v3/contenttype/forms"/>
  </ds:schemaRefs>
</ds:datastoreItem>
</file>

<file path=customXml/itemProps5.xml><?xml version="1.0" encoding="utf-8"?>
<ds:datastoreItem xmlns:ds="http://schemas.openxmlformats.org/officeDocument/2006/customXml" ds:itemID="{376F5095-F205-4F5C-8474-B3FEA22257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4094</Words>
  <Characters>22523</Characters>
  <Application>Microsoft Office Word</Application>
  <DocSecurity>0</DocSecurity>
  <Lines>187</Lines>
  <Paragraphs>53</Paragraphs>
  <ScaleCrop>false</ScaleCrop>
  <HeadingPairs>
    <vt:vector size="2" baseType="variant">
      <vt:variant>
        <vt:lpstr>Title</vt:lpstr>
      </vt:variant>
      <vt:variant>
        <vt:i4>1</vt:i4>
      </vt:variant>
    </vt:vector>
  </HeadingPairs>
  <TitlesOfParts>
    <vt:vector size="1" baseType="lpstr">
      <vt:lpstr>R23-WRC23-C-5644!A27!MSW-E</vt:lpstr>
    </vt:vector>
  </TitlesOfParts>
  <Manager>General Secretariat - Pool</Manager>
  <Company>International Telecommunication Union (ITU)</Company>
  <LinksUpToDate>false</LinksUpToDate>
  <CharactersWithSpaces>26564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R23-WRC23-C-5644!A27!MSW-E</dc:title>
  <dc:subject>World Radiocommunication Conference - 2023</dc:subject>
  <dc:creator>manias</dc:creator>
  <cp:keywords>CPI_2022.05.12.01</cp:keywords>
  <dc:description/>
  <cp:lastModifiedBy>OFCOM</cp:lastModifiedBy>
  <cp:revision>2</cp:revision>
  <cp:lastPrinted>2017-02-10T08:23:00Z</cp:lastPrinted>
  <dcterms:created xsi:type="dcterms:W3CDTF">2023-09-26T07:35:00Z</dcterms:created>
  <dcterms:modified xsi:type="dcterms:W3CDTF">2023-09-26T07:35:00Z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